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4372D" w14:textId="77777777" w:rsidR="00203E7B" w:rsidRPr="00800649" w:rsidRDefault="4FC9ACAA" w:rsidP="00D166A3">
      <w:pPr>
        <w:autoSpaceDE w:val="0"/>
        <w:autoSpaceDN w:val="0"/>
        <w:adjustRightInd w:val="0"/>
        <w:jc w:val="right"/>
      </w:pPr>
      <w:r>
        <w:t>EELNÕU</w:t>
      </w:r>
    </w:p>
    <w:p w14:paraId="4A05A325" w14:textId="5BEC5020" w:rsidR="00203E7B" w:rsidRDefault="00C84B0B" w:rsidP="00D166A3">
      <w:pPr>
        <w:autoSpaceDE w:val="0"/>
        <w:autoSpaceDN w:val="0"/>
        <w:adjustRightInd w:val="0"/>
        <w:jc w:val="right"/>
      </w:pPr>
      <w:r>
        <w:t>28</w:t>
      </w:r>
      <w:r w:rsidR="38ADBE5D">
        <w:t>.07</w:t>
      </w:r>
      <w:r w:rsidR="4FC9ACAA">
        <w:t>.2025</w:t>
      </w:r>
    </w:p>
    <w:p w14:paraId="5550AE90" w14:textId="77777777" w:rsidR="00203E7B" w:rsidRDefault="00203E7B" w:rsidP="00AC638D">
      <w:pPr>
        <w:autoSpaceDE w:val="0"/>
        <w:autoSpaceDN w:val="0"/>
        <w:adjustRightInd w:val="0"/>
        <w:jc w:val="right"/>
        <w:rPr>
          <w:sz w:val="28"/>
          <w:szCs w:val="28"/>
        </w:rPr>
      </w:pPr>
    </w:p>
    <w:p w14:paraId="4A206AC9" w14:textId="77777777" w:rsidR="006D6D1D" w:rsidRPr="00AC638D" w:rsidRDefault="006D6D1D" w:rsidP="00AC638D">
      <w:pPr>
        <w:autoSpaceDE w:val="0"/>
        <w:autoSpaceDN w:val="0"/>
        <w:adjustRightInd w:val="0"/>
        <w:jc w:val="right"/>
        <w:rPr>
          <w:sz w:val="28"/>
          <w:szCs w:val="28"/>
        </w:rPr>
      </w:pPr>
    </w:p>
    <w:p w14:paraId="24E03ED5" w14:textId="5793F09A" w:rsidR="00FC2E09" w:rsidRPr="00CE5E7A" w:rsidRDefault="4FC9ACAA" w:rsidP="00AC638D">
      <w:pPr>
        <w:autoSpaceDE w:val="0"/>
        <w:autoSpaceDN w:val="0"/>
        <w:adjustRightInd w:val="0"/>
        <w:jc w:val="center"/>
        <w:rPr>
          <w:b/>
          <w:bCs/>
          <w:sz w:val="32"/>
          <w:szCs w:val="32"/>
        </w:rPr>
      </w:pPr>
      <w:r w:rsidRPr="00CE5E7A">
        <w:rPr>
          <w:b/>
          <w:bCs/>
          <w:sz w:val="32"/>
          <w:szCs w:val="32"/>
        </w:rPr>
        <w:t xml:space="preserve">Ravikindlustuse seaduse </w:t>
      </w:r>
      <w:r w:rsidR="305B45D5" w:rsidRPr="00CE5E7A">
        <w:rPr>
          <w:b/>
          <w:bCs/>
          <w:sz w:val="32"/>
          <w:szCs w:val="32"/>
        </w:rPr>
        <w:t>muutmise ja sellega seonduvalt teiste seaduste muutmis</w:t>
      </w:r>
      <w:r w:rsidR="003640C8" w:rsidRPr="00CE5E7A">
        <w:rPr>
          <w:b/>
          <w:bCs/>
          <w:sz w:val="32"/>
          <w:szCs w:val="32"/>
        </w:rPr>
        <w:t>e</w:t>
      </w:r>
      <w:r w:rsidR="305B45D5" w:rsidRPr="00CE5E7A">
        <w:rPr>
          <w:b/>
          <w:bCs/>
          <w:sz w:val="32"/>
          <w:szCs w:val="32"/>
        </w:rPr>
        <w:t xml:space="preserve"> </w:t>
      </w:r>
      <w:r w:rsidRPr="00CE5E7A">
        <w:rPr>
          <w:b/>
          <w:bCs/>
          <w:sz w:val="32"/>
          <w:szCs w:val="32"/>
        </w:rPr>
        <w:t>seadus</w:t>
      </w:r>
      <w:r w:rsidR="6EAEBFBE" w:rsidRPr="00CE5E7A">
        <w:rPr>
          <w:b/>
          <w:bCs/>
          <w:sz w:val="32"/>
          <w:szCs w:val="32"/>
        </w:rPr>
        <w:t xml:space="preserve"> </w:t>
      </w:r>
      <w:r w:rsidR="40F24568" w:rsidRPr="00CE5E7A">
        <w:rPr>
          <w:b/>
          <w:bCs/>
          <w:sz w:val="32"/>
          <w:szCs w:val="32"/>
        </w:rPr>
        <w:t>(</w:t>
      </w:r>
      <w:r w:rsidR="2D053DE4" w:rsidRPr="00CE5E7A">
        <w:rPr>
          <w:b/>
          <w:bCs/>
          <w:sz w:val="32"/>
          <w:szCs w:val="32"/>
        </w:rPr>
        <w:t xml:space="preserve">ultra-harvik-, </w:t>
      </w:r>
      <w:proofErr w:type="spellStart"/>
      <w:r w:rsidR="2D053DE4" w:rsidRPr="00CE5E7A">
        <w:rPr>
          <w:b/>
          <w:bCs/>
          <w:sz w:val="32"/>
          <w:szCs w:val="32"/>
        </w:rPr>
        <w:t>ekstemporaalsed</w:t>
      </w:r>
      <w:proofErr w:type="spellEnd"/>
      <w:r w:rsidR="2D053DE4" w:rsidRPr="00CE5E7A">
        <w:rPr>
          <w:b/>
          <w:bCs/>
          <w:sz w:val="32"/>
          <w:szCs w:val="32"/>
        </w:rPr>
        <w:t xml:space="preserve"> ja soodusravimid</w:t>
      </w:r>
      <w:r w:rsidR="2D554DE7" w:rsidRPr="00CE5E7A">
        <w:rPr>
          <w:b/>
          <w:bCs/>
          <w:sz w:val="32"/>
          <w:szCs w:val="32"/>
        </w:rPr>
        <w:t>)</w:t>
      </w:r>
    </w:p>
    <w:p w14:paraId="725556B9" w14:textId="77777777" w:rsidR="00203E7B" w:rsidRPr="00800649" w:rsidRDefault="00203E7B">
      <w:pPr>
        <w:jc w:val="both"/>
        <w:rPr>
          <w:b/>
          <w:bCs/>
        </w:rPr>
      </w:pPr>
    </w:p>
    <w:p w14:paraId="4EECFA7B" w14:textId="106DAFA5" w:rsidR="00203E7B" w:rsidRPr="00B17596" w:rsidRDefault="3EF9913A">
      <w:pPr>
        <w:jc w:val="both"/>
        <w:rPr>
          <w:b/>
          <w:bCs/>
        </w:rPr>
      </w:pPr>
      <w:r w:rsidRPr="40F24568">
        <w:rPr>
          <w:b/>
          <w:bCs/>
        </w:rPr>
        <w:t xml:space="preserve">§ </w:t>
      </w:r>
      <w:r w:rsidR="2F504D0D" w:rsidRPr="40F24568">
        <w:rPr>
          <w:b/>
          <w:bCs/>
        </w:rPr>
        <w:t>1.</w:t>
      </w:r>
      <w:r w:rsidR="001A4830">
        <w:tab/>
      </w:r>
      <w:r w:rsidR="4FC9ACAA" w:rsidRPr="00B17596">
        <w:rPr>
          <w:b/>
          <w:bCs/>
        </w:rPr>
        <w:t>Ravi</w:t>
      </w:r>
      <w:r w:rsidR="2F504D0D" w:rsidRPr="40F24568">
        <w:rPr>
          <w:b/>
          <w:bCs/>
        </w:rPr>
        <w:t>kindlustuse s</w:t>
      </w:r>
      <w:r w:rsidR="4FC9ACAA" w:rsidRPr="00B17596">
        <w:rPr>
          <w:b/>
          <w:bCs/>
        </w:rPr>
        <w:t>eaduse</w:t>
      </w:r>
      <w:r w:rsidR="0C18B18F" w:rsidRPr="40F24568">
        <w:rPr>
          <w:b/>
          <w:bCs/>
        </w:rPr>
        <w:t xml:space="preserve"> muutmine</w:t>
      </w:r>
    </w:p>
    <w:p w14:paraId="54B5CED7" w14:textId="72705A58" w:rsidR="00AA18CB" w:rsidRPr="004A15B7" w:rsidRDefault="00AA18CB">
      <w:pPr>
        <w:jc w:val="both"/>
        <w:rPr>
          <w:i/>
          <w:iCs/>
        </w:rPr>
      </w:pPr>
    </w:p>
    <w:p w14:paraId="74B33CBE" w14:textId="0C4A2EE6" w:rsidR="1852A574" w:rsidRPr="00B17596" w:rsidRDefault="1852A574" w:rsidP="40F24568">
      <w:pPr>
        <w:jc w:val="both"/>
      </w:pPr>
      <w:r w:rsidRPr="00B17596">
        <w:t>Rav</w:t>
      </w:r>
      <w:r w:rsidRPr="40F24568">
        <w:t>ikindlustuse seaduses tehakse järgmised muudatused:</w:t>
      </w:r>
    </w:p>
    <w:p w14:paraId="4E4D6A4F" w14:textId="3C74B61B" w:rsidR="40F24568" w:rsidRDefault="40F24568" w:rsidP="40F24568">
      <w:pPr>
        <w:jc w:val="both"/>
        <w:rPr>
          <w:i/>
          <w:iCs/>
        </w:rPr>
      </w:pPr>
    </w:p>
    <w:p w14:paraId="2E4733DF" w14:textId="15EAA691" w:rsidR="004C7F1A" w:rsidRDefault="08A3AC84">
      <w:pPr>
        <w:jc w:val="both"/>
      </w:pPr>
      <w:r w:rsidRPr="17A35E56">
        <w:rPr>
          <w:b/>
          <w:bCs/>
        </w:rPr>
        <w:t>1</w:t>
      </w:r>
      <w:r w:rsidR="664AD8AB" w:rsidRPr="17A35E56">
        <w:rPr>
          <w:b/>
          <w:bCs/>
        </w:rPr>
        <w:t>)</w:t>
      </w:r>
      <w:r w:rsidR="664AD8AB">
        <w:t xml:space="preserve"> </w:t>
      </w:r>
      <w:r w:rsidR="546CC8BC">
        <w:t>paragrahv</w:t>
      </w:r>
      <w:r w:rsidR="006D6D1D">
        <w:t>i</w:t>
      </w:r>
      <w:r w:rsidR="546CC8BC">
        <w:t xml:space="preserve"> 41 </w:t>
      </w:r>
      <w:commentRangeStart w:id="0"/>
      <w:r w:rsidR="546CC8BC">
        <w:t>lõi</w:t>
      </w:r>
      <w:r w:rsidR="006D6D1D">
        <w:t>ke</w:t>
      </w:r>
      <w:del w:id="1" w:author="Markus Ühtigi - JUSTDIGI" w:date="2025-08-27T12:13:00Z">
        <w:r w:rsidDel="006D6D1D">
          <w:delText>i</w:delText>
        </w:r>
      </w:del>
      <w:r w:rsidR="006D6D1D">
        <w:t>d</w:t>
      </w:r>
      <w:commentRangeEnd w:id="0"/>
      <w:r>
        <w:commentReference w:id="0"/>
      </w:r>
      <w:r w:rsidR="546CC8BC">
        <w:t xml:space="preserve"> 3</w:t>
      </w:r>
      <w:r w:rsidR="006D6D1D">
        <w:t xml:space="preserve"> ja 4</w:t>
      </w:r>
      <w:r w:rsidR="546CC8BC">
        <w:t xml:space="preserve"> muudetakse </w:t>
      </w:r>
      <w:r w:rsidR="006D6D1D">
        <w:t>ning</w:t>
      </w:r>
      <w:r w:rsidR="546CC8BC">
        <w:t xml:space="preserve"> sõnastatakse järgmiselt:</w:t>
      </w:r>
    </w:p>
    <w:p w14:paraId="7C9DBA9D" w14:textId="77777777" w:rsidR="004C7F1A" w:rsidRDefault="004C7F1A">
      <w:pPr>
        <w:jc w:val="both"/>
      </w:pPr>
    </w:p>
    <w:p w14:paraId="4A0D199D" w14:textId="5AF7FB2C" w:rsidR="004C7F1A" w:rsidRDefault="546CC8BC">
      <w:pPr>
        <w:shd w:val="clear" w:color="auto" w:fill="FFFFFF" w:themeFill="background1"/>
        <w:jc w:val="both"/>
        <w:rPr>
          <w:color w:val="202020"/>
          <w:lang w:eastAsia="et-EE"/>
        </w:rPr>
      </w:pPr>
      <w:r w:rsidRPr="007238FF">
        <w:rPr>
          <w:bdr w:val="none" w:sz="0" w:space="0" w:color="auto" w:frame="1"/>
          <w:lang w:eastAsia="et-EE"/>
          <w14:ligatures w14:val="none"/>
        </w:rPr>
        <w:t>„</w:t>
      </w:r>
      <w:r w:rsidRPr="007238FF">
        <w:rPr>
          <w:lang w:eastAsia="et-EE"/>
          <w14:ligatures w14:val="none"/>
        </w:rPr>
        <w:t>(3) Tervisekassa ei võta üle ravimi müügi eest tasu maksmise kohustust järgmiste hinnao</w:t>
      </w:r>
      <w:r w:rsidRPr="66B04D05">
        <w:rPr>
          <w:color w:val="202020"/>
          <w:lang w:eastAsia="et-EE"/>
          <w14:ligatures w14:val="none"/>
        </w:rPr>
        <w:t>sade suhtes:</w:t>
      </w:r>
      <w:bookmarkStart w:id="2" w:name="para41lg3p2"/>
    </w:p>
    <w:p w14:paraId="739C6A2F" w14:textId="77777777" w:rsidR="004C7F1A" w:rsidRDefault="546CC8BC">
      <w:pPr>
        <w:shd w:val="clear" w:color="auto" w:fill="FFFFFF" w:themeFill="background1"/>
        <w:jc w:val="both"/>
        <w:rPr>
          <w:color w:val="202020"/>
          <w:lang w:eastAsia="et-EE"/>
        </w:rPr>
      </w:pPr>
      <w:r w:rsidRPr="40F24568">
        <w:rPr>
          <w:color w:val="202020"/>
          <w:lang w:eastAsia="et-EE"/>
        </w:rPr>
        <w:t>1) omaosaluse alusmäär ühe retsepti kohta;</w:t>
      </w:r>
      <w:bookmarkEnd w:id="2"/>
    </w:p>
    <w:p w14:paraId="5DD89DB9" w14:textId="251A35E7" w:rsidR="0006073D" w:rsidRDefault="546CC8BC" w:rsidP="008B1687">
      <w:pPr>
        <w:shd w:val="clear" w:color="auto" w:fill="FFFFFF" w:themeFill="background1"/>
        <w:jc w:val="both"/>
      </w:pPr>
      <w:r w:rsidRPr="66B04D05">
        <w:rPr>
          <w:color w:val="202020"/>
          <w:lang w:eastAsia="et-EE"/>
          <w14:ligatures w14:val="none"/>
        </w:rPr>
        <w:t>2)</w:t>
      </w:r>
      <w:commentRangeStart w:id="3"/>
      <w:r w:rsidRPr="66B04D05">
        <w:rPr>
          <w:color w:val="202020"/>
          <w:lang w:eastAsia="et-EE"/>
          <w14:ligatures w14:val="none"/>
        </w:rPr>
        <w:t> </w:t>
      </w:r>
      <w:del w:id="4" w:author="Markus Ühtigi - JUSTDIGI" w:date="2025-08-27T12:14:00Z">
        <w:r w:rsidRPr="573CF4A0" w:rsidDel="546CC8BC">
          <w:rPr>
            <w:color w:val="202020"/>
            <w:lang w:eastAsia="et-EE"/>
          </w:rPr>
          <w:delText xml:space="preserve"> </w:delText>
        </w:r>
      </w:del>
      <w:commentRangeEnd w:id="3"/>
      <w:r>
        <w:commentReference w:id="3"/>
      </w:r>
      <w:r w:rsidR="00595DBD">
        <w:rPr>
          <w:color w:val="202020"/>
          <w:lang w:eastAsia="et-EE"/>
          <w14:ligatures w14:val="none"/>
        </w:rPr>
        <w:t>jaemüügihinna osa</w:t>
      </w:r>
      <w:r w:rsidRPr="66B04D05">
        <w:rPr>
          <w:color w:val="202020"/>
          <w:lang w:eastAsia="et-EE"/>
          <w14:ligatures w14:val="none"/>
        </w:rPr>
        <w:t>, mis ületab piirhinda</w:t>
      </w:r>
      <w:r w:rsidR="2C13AC10" w:rsidRPr="66B04D05">
        <w:rPr>
          <w:color w:val="202020"/>
          <w:lang w:eastAsia="et-EE"/>
          <w14:ligatures w14:val="none"/>
        </w:rPr>
        <w:t xml:space="preserve">, </w:t>
      </w:r>
      <w:r w:rsidRPr="66B04D05">
        <w:rPr>
          <w:color w:val="202020"/>
          <w:lang w:eastAsia="et-EE"/>
          <w14:ligatures w14:val="none"/>
        </w:rPr>
        <w:t xml:space="preserve">hinnakokkuleppes sätestatud hinda või </w:t>
      </w:r>
      <w:r w:rsidRPr="66B04D05">
        <w:rPr>
          <w:color w:val="202020"/>
          <w:lang w:eastAsia="et-EE"/>
        </w:rPr>
        <w:t xml:space="preserve">Euroopa Komisjoni ravimite </w:t>
      </w:r>
      <w:proofErr w:type="spellStart"/>
      <w:r w:rsidRPr="66B04D05">
        <w:rPr>
          <w:color w:val="202020"/>
          <w:lang w:eastAsia="et-EE"/>
        </w:rPr>
        <w:t>ühishankes</w:t>
      </w:r>
      <w:proofErr w:type="spellEnd"/>
      <w:r w:rsidRPr="66B04D05">
        <w:rPr>
          <w:color w:val="202020"/>
          <w:lang w:eastAsia="et-EE"/>
        </w:rPr>
        <w:t xml:space="preserve"> kujunenud hinda.</w:t>
      </w:r>
    </w:p>
    <w:p w14:paraId="5A27B093" w14:textId="77777777" w:rsidR="0006073D" w:rsidRDefault="0006073D">
      <w:pPr>
        <w:jc w:val="both"/>
      </w:pPr>
    </w:p>
    <w:p w14:paraId="3FADE699" w14:textId="1A9037A4" w:rsidR="0006073D" w:rsidRPr="00D94D56" w:rsidRDefault="46E3C21A">
      <w:pPr>
        <w:shd w:val="clear" w:color="auto" w:fill="FFFFFF" w:themeFill="background1"/>
        <w:jc w:val="both"/>
        <w:rPr>
          <w:lang w:eastAsia="et-EE"/>
          <w14:ligatures w14:val="none"/>
        </w:rPr>
      </w:pPr>
      <w:r w:rsidRPr="00D94D56">
        <w:rPr>
          <w:lang w:eastAsia="et-EE"/>
          <w14:ligatures w14:val="none"/>
        </w:rPr>
        <w:t>(4) Tervisekassa poolt ülevõetava tasu maksmise kohustuse alusel tasumisele kuuluv summa arvutatakse käesoleva seaduse § 44 lõigetes 2</w:t>
      </w:r>
      <w:r w:rsidR="1F52DE5F" w:rsidRPr="00D94D56">
        <w:rPr>
          <w:lang w:eastAsia="et-EE"/>
          <w14:ligatures w14:val="none"/>
        </w:rPr>
        <w:t>–</w:t>
      </w:r>
      <w:r w:rsidRPr="00D94D56">
        <w:rPr>
          <w:lang w:eastAsia="et-EE"/>
          <w14:ligatures w14:val="none"/>
        </w:rPr>
        <w:t>5 nimetatud ravimite puhul vastavalt ravimite loetelus märgitud soodustuse protsendile piirhinna</w:t>
      </w:r>
      <w:r w:rsidR="689C5D8F" w:rsidRPr="00D94D56">
        <w:rPr>
          <w:lang w:eastAsia="et-EE"/>
          <w14:ligatures w14:val="none"/>
        </w:rPr>
        <w:t xml:space="preserve">, </w:t>
      </w:r>
      <w:r w:rsidRPr="00D94D56">
        <w:rPr>
          <w:lang w:eastAsia="et-EE"/>
          <w14:ligatures w14:val="none"/>
        </w:rPr>
        <w:t xml:space="preserve">hinnakokkuleppes märgitud hinna või Euroopa Komisjoni ravimite </w:t>
      </w:r>
      <w:proofErr w:type="spellStart"/>
      <w:r w:rsidRPr="00D94D56">
        <w:rPr>
          <w:lang w:eastAsia="et-EE"/>
          <w14:ligatures w14:val="none"/>
        </w:rPr>
        <w:t>ühishankes</w:t>
      </w:r>
      <w:proofErr w:type="spellEnd"/>
      <w:r w:rsidRPr="00D94D56">
        <w:rPr>
          <w:lang w:eastAsia="et-EE"/>
          <w14:ligatures w14:val="none"/>
        </w:rPr>
        <w:t xml:space="preserve"> kujunenud hinna ja omaosaluse alusmäära vahest.“; </w:t>
      </w:r>
    </w:p>
    <w:p w14:paraId="0196F879" w14:textId="0D744457" w:rsidR="0006073D" w:rsidRDefault="0006073D">
      <w:pPr>
        <w:jc w:val="both"/>
      </w:pPr>
    </w:p>
    <w:p w14:paraId="4BF0A53F" w14:textId="29B3461A" w:rsidR="00B81172" w:rsidRDefault="00CE5E7A">
      <w:pPr>
        <w:jc w:val="both"/>
      </w:pPr>
      <w:r>
        <w:rPr>
          <w:b/>
          <w:bCs/>
        </w:rPr>
        <w:t>2</w:t>
      </w:r>
      <w:r w:rsidR="46E3C21A" w:rsidRPr="682AFB4F">
        <w:rPr>
          <w:b/>
          <w:bCs/>
        </w:rPr>
        <w:t>)</w:t>
      </w:r>
      <w:r w:rsidR="46E3C21A">
        <w:t xml:space="preserve"> </w:t>
      </w:r>
      <w:r w:rsidR="5263813F">
        <w:t>paragrahvi 41 lõiked 5–6</w:t>
      </w:r>
      <w:r w:rsidR="5263813F" w:rsidRPr="002F0966">
        <w:rPr>
          <w:vertAlign w:val="superscript"/>
        </w:rPr>
        <w:t>1</w:t>
      </w:r>
      <w:r w:rsidR="5263813F">
        <w:t xml:space="preserve"> tunnistatakse kehtetu</w:t>
      </w:r>
      <w:r w:rsidR="00CD097D">
        <w:t>k</w:t>
      </w:r>
      <w:r w:rsidR="5263813F">
        <w:t>s;</w:t>
      </w:r>
    </w:p>
    <w:p w14:paraId="098C9A8E" w14:textId="38377AFC" w:rsidR="00B81172" w:rsidRDefault="00B81172" w:rsidP="682AFB4F">
      <w:pPr>
        <w:jc w:val="both"/>
      </w:pPr>
    </w:p>
    <w:p w14:paraId="4B37488C" w14:textId="3CA415F6" w:rsidR="00B81172" w:rsidRDefault="00CE5E7A" w:rsidP="682AFB4F">
      <w:pPr>
        <w:jc w:val="both"/>
      </w:pPr>
      <w:r>
        <w:rPr>
          <w:b/>
          <w:bCs/>
        </w:rPr>
        <w:t>3</w:t>
      </w:r>
      <w:r w:rsidR="5263813F" w:rsidRPr="1BFF8E65">
        <w:rPr>
          <w:b/>
          <w:bCs/>
        </w:rPr>
        <w:t>)</w:t>
      </w:r>
      <w:r w:rsidR="5263813F">
        <w:t xml:space="preserve"> </w:t>
      </w:r>
      <w:r w:rsidR="6EF93A07">
        <w:t>paragrahvi</w:t>
      </w:r>
      <w:r w:rsidR="342BC7BA">
        <w:t xml:space="preserve"> 41 lõige 8 </w:t>
      </w:r>
      <w:r w:rsidR="2B7ED77B">
        <w:t xml:space="preserve">muudetakse ja sõnastatakse </w:t>
      </w:r>
      <w:r w:rsidR="342BC7BA">
        <w:t>järgmiselt:</w:t>
      </w:r>
    </w:p>
    <w:p w14:paraId="293C7E8F" w14:textId="77777777" w:rsidR="00890E98" w:rsidRPr="00930667" w:rsidRDefault="00890E98" w:rsidP="682AFB4F">
      <w:pPr>
        <w:jc w:val="both"/>
      </w:pPr>
    </w:p>
    <w:p w14:paraId="0D5031FE" w14:textId="4D5EB6EC" w:rsidR="001A5DAE" w:rsidRPr="001A5DAE" w:rsidRDefault="76C7BC9B" w:rsidP="001A5DAE">
      <w:pPr>
        <w:jc w:val="both"/>
      </w:pPr>
      <w:r>
        <w:t>„</w:t>
      </w:r>
      <w:r w:rsidR="1BC418A7">
        <w:t xml:space="preserve">(8) </w:t>
      </w:r>
      <w:r w:rsidR="001A5DAE" w:rsidRPr="001A5DAE">
        <w:t>Tervisekassa võib kindlustatud isiku või tema seadusliku esindaja kirjalikul taotluse</w:t>
      </w:r>
      <w:r w:rsidR="001A5DAE">
        <w:t>l</w:t>
      </w:r>
      <w:r w:rsidR="001A5DAE" w:rsidRPr="001A5DAE">
        <w:t>, mõjuvatel põhjustel, kooskõlas käesoleva paragrahvi lõike 3 pun</w:t>
      </w:r>
      <w:r w:rsidR="001A5DAE">
        <w:t>k</w:t>
      </w:r>
      <w:r w:rsidR="001A5DAE" w:rsidRPr="001A5DAE">
        <w:t>tiga 1 ja käesoleva seaduse § 43 lõikes 2 ning § 44 lõigetes 2 ja 3 sätestatud kriteeriume arvestades üle võtta kindlustatud isiku:</w:t>
      </w:r>
    </w:p>
    <w:p w14:paraId="589AA19B" w14:textId="77777777" w:rsidR="001A5DAE" w:rsidRPr="001A5DAE" w:rsidRDefault="001A5DAE" w:rsidP="001A5DAE">
      <w:pPr>
        <w:jc w:val="both"/>
      </w:pPr>
      <w:r w:rsidRPr="001A5DAE">
        <w:t xml:space="preserve">1) ambulatoorseks raviks ravimite loetelusse kantud või müügiloata ravimi või standardiseeritud </w:t>
      </w:r>
      <w:proofErr w:type="spellStart"/>
      <w:r w:rsidRPr="001A5DAE">
        <w:t>ekstemporaalse</w:t>
      </w:r>
      <w:proofErr w:type="spellEnd"/>
      <w:r w:rsidRPr="001A5DAE">
        <w:t xml:space="preserve"> ravimi jaemüügihinna osa, kui taotlusele on lisatud kindlustatud isikut raviva arsti kirjalik seisukoht;</w:t>
      </w:r>
    </w:p>
    <w:p w14:paraId="5DCCF1FC" w14:textId="66AA985D" w:rsidR="00AA18CB" w:rsidRPr="00AD0E0E" w:rsidRDefault="001A5DAE" w:rsidP="682AFB4F">
      <w:pPr>
        <w:jc w:val="both"/>
      </w:pPr>
      <w:r>
        <w:t>2) raviks ultra-harvikravimi, mis on Eestis mitte rohkemat kui viit inimest miljonist mõjutava eluohtliku või raske kroonilise haiguse, mille korral ei ole tegu haiguse kitsama alarühmaga, diagnoosimiseks, ennetamiseks või raviks kasutatav ravim, jaemüügihinna osa, kui taotlusele on lisatud eksperdikomisjoni, kuhu kuuluvad kindlustatud isikut raviv arst ja vähemalt üks vastava haiguse ravi eriala arst, otsus</w:t>
      </w:r>
      <w:r w:rsidR="342BC7BA">
        <w:t>.</w:t>
      </w:r>
      <w:r w:rsidR="1AFA35F8">
        <w:t>“</w:t>
      </w:r>
      <w:r w:rsidR="6774BFBF">
        <w:t>;</w:t>
      </w:r>
      <w:r w:rsidR="342BC7BA">
        <w:t xml:space="preserve"> </w:t>
      </w:r>
    </w:p>
    <w:p w14:paraId="0F30EDF9" w14:textId="77777777" w:rsidR="00583840" w:rsidRDefault="00583840" w:rsidP="682AFB4F">
      <w:pPr>
        <w:jc w:val="both"/>
      </w:pPr>
    </w:p>
    <w:p w14:paraId="54DCF527" w14:textId="7DEB60D2" w:rsidR="00583840" w:rsidRDefault="00CE5E7A" w:rsidP="573CF4A0">
      <w:pPr>
        <w:jc w:val="both"/>
        <w:rPr>
          <w:i/>
          <w:iCs/>
        </w:rPr>
      </w:pPr>
      <w:r w:rsidRPr="573CF4A0">
        <w:rPr>
          <w:b/>
          <w:bCs/>
        </w:rPr>
        <w:t>4</w:t>
      </w:r>
      <w:r w:rsidR="450FD963" w:rsidRPr="573CF4A0">
        <w:rPr>
          <w:b/>
          <w:bCs/>
        </w:rPr>
        <w:t>)</w:t>
      </w:r>
      <w:r w:rsidR="450FD963">
        <w:t xml:space="preserve"> </w:t>
      </w:r>
      <w:r w:rsidR="6774BFBF">
        <w:t>paragrahvi</w:t>
      </w:r>
      <w:commentRangeStart w:id="5"/>
      <w:r w:rsidR="6774BFBF">
        <w:t xml:space="preserve"> </w:t>
      </w:r>
      <w:del w:id="6" w:author="Markus Ühtigi - JUSTDIGI" w:date="2025-08-27T12:18:00Z">
        <w:r w:rsidDel="450FD963">
          <w:delText xml:space="preserve"> </w:delText>
        </w:r>
      </w:del>
      <w:commentRangeEnd w:id="5"/>
      <w:r>
        <w:commentReference w:id="5"/>
      </w:r>
      <w:r w:rsidR="450FD963">
        <w:t xml:space="preserve">41 täiendatakse </w:t>
      </w:r>
      <w:r w:rsidR="3744D05F">
        <w:t>lõi</w:t>
      </w:r>
      <w:r w:rsidR="003A2178">
        <w:t>ke</w:t>
      </w:r>
      <w:r w:rsidR="3744D05F">
        <w:t xml:space="preserve">ga </w:t>
      </w:r>
      <w:r w:rsidR="1E15BA3F">
        <w:t xml:space="preserve">9 </w:t>
      </w:r>
      <w:r w:rsidR="450FD963">
        <w:t>järgmises sõnastuses:</w:t>
      </w:r>
      <w:r w:rsidR="450FD963" w:rsidRPr="573CF4A0">
        <w:rPr>
          <w:i/>
          <w:iCs/>
        </w:rPr>
        <w:t xml:space="preserve"> </w:t>
      </w:r>
    </w:p>
    <w:p w14:paraId="470E7B8F" w14:textId="3BB5B15C" w:rsidR="00583840" w:rsidRDefault="00583840" w:rsidP="682AFB4F">
      <w:pPr>
        <w:jc w:val="both"/>
      </w:pPr>
    </w:p>
    <w:p w14:paraId="1B6218C5" w14:textId="1BFC55C5" w:rsidR="008A7B3C" w:rsidRPr="00477999" w:rsidRDefault="39AB2636" w:rsidP="003A2178">
      <w:pPr>
        <w:jc w:val="both"/>
      </w:pPr>
      <w:r>
        <w:t>„</w:t>
      </w:r>
      <w:r w:rsidR="484F40D6">
        <w:t>(</w:t>
      </w:r>
      <w:r w:rsidR="0B03B0DE">
        <w:t>9</w:t>
      </w:r>
      <w:r w:rsidR="484F40D6">
        <w:t xml:space="preserve">) </w:t>
      </w:r>
      <w:r w:rsidR="4B51E2F5">
        <w:t xml:space="preserve">Käesoleva </w:t>
      </w:r>
      <w:r w:rsidR="225389B1">
        <w:t xml:space="preserve">paragrahvi lõike </w:t>
      </w:r>
      <w:r w:rsidR="003A2178">
        <w:t>8 pu</w:t>
      </w:r>
      <w:r w:rsidR="001E755C">
        <w:t>nk</w:t>
      </w:r>
      <w:r w:rsidR="003A2178">
        <w:t>tis 2</w:t>
      </w:r>
      <w:r w:rsidR="225389B1" w:rsidRPr="682AFB4F">
        <w:rPr>
          <w:vertAlign w:val="superscript"/>
        </w:rPr>
        <w:t xml:space="preserve"> </w:t>
      </w:r>
      <w:r w:rsidR="225389B1">
        <w:t xml:space="preserve">viidatud juhtudel </w:t>
      </w:r>
      <w:r w:rsidR="198CD15F">
        <w:t xml:space="preserve">ning lähtudes käesoleva seaduse § 45 lõikes 2 toodud tingimustest, sõlmib </w:t>
      </w:r>
      <w:r w:rsidR="3B20D3D1">
        <w:t>Tervisekassa</w:t>
      </w:r>
      <w:r w:rsidR="198CD15F">
        <w:t xml:space="preserve"> </w:t>
      </w:r>
      <w:r w:rsidR="225389B1">
        <w:t xml:space="preserve">müügiloaga </w:t>
      </w:r>
      <w:r w:rsidR="14C65DB2">
        <w:t>ultra-harvik</w:t>
      </w:r>
      <w:r w:rsidR="225389B1">
        <w:t>ravimite korral</w:t>
      </w:r>
      <w:r w:rsidR="0EDDA22C">
        <w:t xml:space="preserve"> </w:t>
      </w:r>
      <w:r w:rsidR="225389B1">
        <w:t>ravimitootja või väljastatud ravimi müügiluba omava isiku</w:t>
      </w:r>
      <w:r w:rsidR="01C986D0">
        <w:t>ga</w:t>
      </w:r>
      <w:r w:rsidR="225389B1">
        <w:t xml:space="preserve"> hinnakokkulep</w:t>
      </w:r>
      <w:r w:rsidR="48988BAE">
        <w:t>p</w:t>
      </w:r>
      <w:r w:rsidR="225389B1">
        <w:t>e</w:t>
      </w:r>
      <w:r w:rsidR="6556B5E5">
        <w:t xml:space="preserve"> jaemüügi hin</w:t>
      </w:r>
      <w:r w:rsidR="67E277A9">
        <w:t>na</w:t>
      </w:r>
      <w:r w:rsidR="6556B5E5">
        <w:t xml:space="preserve"> osalise</w:t>
      </w:r>
      <w:r w:rsidR="316200C2">
        <w:t>ks</w:t>
      </w:r>
      <w:r w:rsidR="6556B5E5">
        <w:t xml:space="preserve"> </w:t>
      </w:r>
      <w:r w:rsidR="67E277A9">
        <w:t>ülevõtmise</w:t>
      </w:r>
      <w:r w:rsidR="316200C2">
        <w:t>ks</w:t>
      </w:r>
      <w:r w:rsidR="225389B1">
        <w:t>, kui see on vajalik tagamaks vastavust ravikindlustuse rahalistele vahenditele</w:t>
      </w:r>
      <w:r w:rsidR="4DA0052B">
        <w:t>.</w:t>
      </w:r>
      <w:r w:rsidR="47F891B3">
        <w:t>“</w:t>
      </w:r>
      <w:r w:rsidR="42A1519C">
        <w:t>;</w:t>
      </w:r>
    </w:p>
    <w:p w14:paraId="73D57D00" w14:textId="1DBB0211" w:rsidR="00F12D54" w:rsidRPr="00D94D56" w:rsidRDefault="00F12D54" w:rsidP="682AFB4F">
      <w:pPr>
        <w:shd w:val="clear" w:color="auto" w:fill="FFFFFF" w:themeFill="background1"/>
        <w:jc w:val="both"/>
        <w:rPr>
          <w:bdr w:val="none" w:sz="0" w:space="0" w:color="auto" w:frame="1"/>
          <w:lang w:eastAsia="et-EE"/>
          <w14:ligatures w14:val="none"/>
        </w:rPr>
      </w:pPr>
      <w:bookmarkStart w:id="7" w:name="para41lg6"/>
    </w:p>
    <w:p w14:paraId="35023059" w14:textId="49EE4C0E" w:rsidR="00F12D54" w:rsidRDefault="00CE5E7A" w:rsidP="682AFB4F">
      <w:pPr>
        <w:shd w:val="clear" w:color="auto" w:fill="FFFFFF" w:themeFill="background1"/>
      </w:pPr>
      <w:bookmarkStart w:id="8" w:name="para41lg6b1"/>
      <w:bookmarkEnd w:id="7"/>
      <w:r>
        <w:rPr>
          <w:b/>
          <w:bCs/>
          <w:bdr w:val="none" w:sz="0" w:space="0" w:color="auto" w:frame="1"/>
          <w:lang w:eastAsia="et-EE"/>
          <w14:ligatures w14:val="none"/>
        </w:rPr>
        <w:t>5</w:t>
      </w:r>
      <w:r w:rsidR="5C0C0A10" w:rsidRPr="000A5E0A">
        <w:rPr>
          <w:b/>
          <w:bCs/>
          <w:bdr w:val="none" w:sz="0" w:space="0" w:color="auto" w:frame="1"/>
          <w:lang w:eastAsia="et-EE"/>
          <w14:ligatures w14:val="none"/>
        </w:rPr>
        <w:t>)</w:t>
      </w:r>
      <w:bookmarkEnd w:id="8"/>
      <w:r w:rsidR="5C0C0A10">
        <w:t xml:space="preserve"> </w:t>
      </w:r>
      <w:r w:rsidR="50417D49">
        <w:t>paragrahv</w:t>
      </w:r>
      <w:r w:rsidR="31C35828">
        <w:t>i</w:t>
      </w:r>
      <w:r w:rsidR="784F8A6E" w:rsidRPr="00DA6859">
        <w:t xml:space="preserve"> 43 lõiget 6 täiendatakse punktiga </w:t>
      </w:r>
      <w:r w:rsidR="335CF963" w:rsidRPr="00DA6859">
        <w:t>4</w:t>
      </w:r>
      <w:r w:rsidR="335CF963" w:rsidRPr="00A42044">
        <w:rPr>
          <w:vertAlign w:val="superscript"/>
        </w:rPr>
        <w:t>1</w:t>
      </w:r>
      <w:r w:rsidR="61CA4407">
        <w:t xml:space="preserve"> järgmises sõnastuses</w:t>
      </w:r>
      <w:r w:rsidR="784F8A6E" w:rsidRPr="00DA6859">
        <w:t>:</w:t>
      </w:r>
    </w:p>
    <w:p w14:paraId="133F3B5E" w14:textId="77777777" w:rsidR="00A97968" w:rsidRPr="00DA6859" w:rsidRDefault="00A97968">
      <w:pPr>
        <w:shd w:val="clear" w:color="auto" w:fill="FFFFFF" w:themeFill="background1"/>
      </w:pPr>
    </w:p>
    <w:p w14:paraId="3BA81C78" w14:textId="1386F838" w:rsidR="003D2EE1" w:rsidRDefault="5DF1D044" w:rsidP="00A42044">
      <w:pPr>
        <w:shd w:val="clear" w:color="auto" w:fill="FFFFFF" w:themeFill="background1"/>
        <w:jc w:val="both"/>
        <w:rPr>
          <w:bdr w:val="none" w:sz="0" w:space="0" w:color="auto" w:frame="1"/>
          <w:lang w:eastAsia="et-EE"/>
          <w14:ligatures w14:val="none"/>
        </w:rPr>
      </w:pPr>
      <w:r w:rsidRPr="00A42044">
        <w:rPr>
          <w:lang w:eastAsia="et-EE"/>
        </w:rPr>
        <w:t> „</w:t>
      </w:r>
      <w:r w:rsidR="4F00DB91" w:rsidRPr="4BF6C1E0">
        <w:rPr>
          <w:lang w:eastAsia="et-EE"/>
        </w:rPr>
        <w:t>4</w:t>
      </w:r>
      <w:r w:rsidR="4F00DB91" w:rsidRPr="00A42044">
        <w:rPr>
          <w:vertAlign w:val="superscript"/>
          <w:lang w:eastAsia="et-EE"/>
        </w:rPr>
        <w:t>1</w:t>
      </w:r>
      <w:r w:rsidR="659ABC42" w:rsidRPr="4BF6C1E0">
        <w:t xml:space="preserve">) </w:t>
      </w:r>
      <w:r w:rsidR="00DA0ACA" w:rsidRPr="00DA0ACA">
        <w:t>ravimi määramisel soost, vanusest või meditsiinilisest eripärast tingitud vajaduse arvestamine</w:t>
      </w:r>
      <w:r w:rsidR="00DA0ACA">
        <w:t>;</w:t>
      </w:r>
      <w:r w:rsidR="7A7291D1">
        <w:t>”;</w:t>
      </w:r>
    </w:p>
    <w:p w14:paraId="54FDA89A" w14:textId="77777777" w:rsidR="003D2EE1" w:rsidRDefault="003D2EE1">
      <w:pPr>
        <w:shd w:val="clear" w:color="auto" w:fill="FFFFFF" w:themeFill="background1"/>
        <w:rPr>
          <w:bdr w:val="none" w:sz="0" w:space="0" w:color="auto" w:frame="1"/>
          <w:lang w:eastAsia="et-EE"/>
          <w14:ligatures w14:val="none"/>
        </w:rPr>
      </w:pPr>
    </w:p>
    <w:p w14:paraId="711AE054" w14:textId="0FF5DE8E" w:rsidR="00C02FE2" w:rsidRPr="003D2EE1" w:rsidRDefault="00CE5E7A" w:rsidP="682AFB4F">
      <w:pPr>
        <w:shd w:val="clear" w:color="auto" w:fill="FFFFFF" w:themeFill="background1"/>
        <w:rPr>
          <w:bdr w:val="none" w:sz="0" w:space="0" w:color="auto" w:frame="1"/>
          <w:lang w:eastAsia="et-EE"/>
          <w14:ligatures w14:val="none"/>
        </w:rPr>
      </w:pPr>
      <w:r>
        <w:rPr>
          <w:b/>
          <w:bCs/>
          <w:bdr w:val="none" w:sz="0" w:space="0" w:color="auto" w:frame="1"/>
          <w:lang w:eastAsia="et-EE"/>
          <w14:ligatures w14:val="none"/>
        </w:rPr>
        <w:t>6</w:t>
      </w:r>
      <w:r w:rsidR="6D6F70A4" w:rsidRPr="40F24568">
        <w:rPr>
          <w:b/>
          <w:bCs/>
        </w:rPr>
        <w:t>)</w:t>
      </w:r>
      <w:r w:rsidR="6D6F70A4" w:rsidRPr="00DA6859">
        <w:rPr>
          <w:szCs w:val="24"/>
        </w:rPr>
        <w:t xml:space="preserve"> </w:t>
      </w:r>
      <w:r w:rsidR="339A9642" w:rsidRPr="40F24568">
        <w:t>paragrahv</w:t>
      </w:r>
      <w:r w:rsidR="13A3C6EA" w:rsidRPr="40F24568">
        <w:t>i</w:t>
      </w:r>
      <w:r w:rsidR="582CE282" w:rsidRPr="40F24568">
        <w:t xml:space="preserve"> 44</w:t>
      </w:r>
      <w:r w:rsidR="2710EE84" w:rsidRPr="00DA6859">
        <w:rPr>
          <w:szCs w:val="24"/>
        </w:rPr>
        <w:t xml:space="preserve"> </w:t>
      </w:r>
      <w:r w:rsidR="3FB4772C" w:rsidRPr="40F24568">
        <w:t xml:space="preserve">tekst </w:t>
      </w:r>
      <w:r w:rsidR="339A9642" w:rsidRPr="40F24568">
        <w:t>muudetakse ja sõnastatakse järgmiselt</w:t>
      </w:r>
      <w:r w:rsidR="23D10C9C" w:rsidRPr="00DA6859">
        <w:rPr>
          <w:szCs w:val="24"/>
        </w:rPr>
        <w:t>:</w:t>
      </w:r>
    </w:p>
    <w:p w14:paraId="1A5C51F0" w14:textId="77777777" w:rsidR="003D2EE1" w:rsidRDefault="003D2EE1">
      <w:pPr>
        <w:jc w:val="both"/>
      </w:pPr>
    </w:p>
    <w:p w14:paraId="592A9649" w14:textId="3B65E75C" w:rsidR="0053110D" w:rsidRDefault="08B2F0CC">
      <w:pPr>
        <w:jc w:val="both"/>
      </w:pPr>
      <w:r>
        <w:t>„</w:t>
      </w:r>
      <w:r w:rsidR="513D48AC">
        <w:t>(</w:t>
      </w:r>
      <w:r w:rsidR="782584C0">
        <w:t>1</w:t>
      </w:r>
      <w:r w:rsidR="513D48AC">
        <w:t>) Ravimid võib kanda ravimite loetellu soodustuse protsendiga 50, 75 ja 100</w:t>
      </w:r>
      <w:r w:rsidR="684F86F7">
        <w:t>.</w:t>
      </w:r>
      <w:r w:rsidR="002A7469">
        <w:br/>
      </w:r>
    </w:p>
    <w:p w14:paraId="3C240A3B" w14:textId="1FB61855" w:rsidR="00864646" w:rsidRPr="00864646" w:rsidRDefault="5E7C395F">
      <w:pPr>
        <w:jc w:val="both"/>
      </w:pPr>
      <w:r>
        <w:t xml:space="preserve">(2) Ravimi ravimite loetellu kandmisel soodustuse protsendiga 100 või 75 lähtutakse </w:t>
      </w:r>
      <w:r w:rsidR="3A09C893">
        <w:t xml:space="preserve">ravimikomisjoni arvamusest või ravimite loetellu kantud sama toimeaine ja manustamisviisiga ravimi soodusmäärast ja </w:t>
      </w:r>
      <w:r>
        <w:t>järgmistest kriteeriumidest:</w:t>
      </w:r>
    </w:p>
    <w:p w14:paraId="31CE6457" w14:textId="6CBA3734" w:rsidR="00122199" w:rsidRPr="00122199" w:rsidRDefault="5E4CCE5B" w:rsidP="00222FD5">
      <w:pPr>
        <w:jc w:val="both"/>
      </w:pPr>
      <w:r>
        <w:t xml:space="preserve">1) </w:t>
      </w:r>
      <w:r w:rsidR="376F3B0E">
        <w:t>haiguse raskus ja eluohtlikkus;</w:t>
      </w:r>
    </w:p>
    <w:p w14:paraId="4D0D9676" w14:textId="73C23730" w:rsidR="00103A03" w:rsidRDefault="6CAADF64" w:rsidP="00222FD5">
      <w:pPr>
        <w:jc w:val="both"/>
      </w:pPr>
      <w:r>
        <w:t xml:space="preserve">2) </w:t>
      </w:r>
      <w:r w:rsidR="376F3B0E">
        <w:t>haiguse epideemilise leviku võimalikkus;</w:t>
      </w:r>
    </w:p>
    <w:p w14:paraId="33F152FA" w14:textId="2B51719A" w:rsidR="00103A03" w:rsidRDefault="243F8019" w:rsidP="00222FD5">
      <w:pPr>
        <w:jc w:val="both"/>
      </w:pPr>
      <w:r>
        <w:t xml:space="preserve">3) </w:t>
      </w:r>
      <w:r w:rsidR="376F3B0E">
        <w:t>haigusega kaasnev</w:t>
      </w:r>
      <w:r w:rsidR="638582C8">
        <w:t>a</w:t>
      </w:r>
      <w:r w:rsidR="376F3B0E">
        <w:t xml:space="preserve"> valu vaigistamise vajadus ja teised humaansed kaalutlused;</w:t>
      </w:r>
    </w:p>
    <w:p w14:paraId="58B6DCE1" w14:textId="22C43686" w:rsidR="00103A03" w:rsidRDefault="14D041D4" w:rsidP="00222FD5">
      <w:pPr>
        <w:jc w:val="both"/>
      </w:pPr>
      <w:r>
        <w:t xml:space="preserve">4) </w:t>
      </w:r>
      <w:r w:rsidR="376F3B0E">
        <w:t>vastavus ravikindlustuse rahalistele vahenditele, sealhulgas käesoleva seaduse § 25 lõikes</w:t>
      </w:r>
      <w:r w:rsidR="45B58941">
        <w:t xml:space="preserve"> </w:t>
      </w:r>
      <w:r w:rsidR="376F3B0E">
        <w:t>3 sätestatud põhimõttele</w:t>
      </w:r>
      <w:r w:rsidR="576A13B5">
        <w:t>;</w:t>
      </w:r>
    </w:p>
    <w:p w14:paraId="0D34B917" w14:textId="7AFBEF55" w:rsidR="00103A03" w:rsidRDefault="752CC09B" w:rsidP="00222FD5">
      <w:pPr>
        <w:jc w:val="both"/>
      </w:pPr>
      <w:r>
        <w:t xml:space="preserve">5) </w:t>
      </w:r>
      <w:r w:rsidR="376F3B0E">
        <w:t>patsiendi omaosaluse suurus ja selle mõju ravi kättesaadavusele</w:t>
      </w:r>
      <w:r w:rsidR="01DCF402">
        <w:t>;</w:t>
      </w:r>
    </w:p>
    <w:p w14:paraId="394657F0" w14:textId="1AA92FBD" w:rsidR="00D275FA" w:rsidRDefault="1252101A" w:rsidP="00222FD5">
      <w:pPr>
        <w:jc w:val="both"/>
      </w:pPr>
      <w:r>
        <w:t xml:space="preserve">6) </w:t>
      </w:r>
      <w:r w:rsidR="376F3B0E">
        <w:t>kroonilise haiguse</w:t>
      </w:r>
      <w:r w:rsidR="6A604F8E">
        <w:t>, mis olu</w:t>
      </w:r>
      <w:r w:rsidR="75631A37">
        <w:t>l</w:t>
      </w:r>
      <w:r w:rsidR="6A604F8E">
        <w:t>iselt halvenda</w:t>
      </w:r>
      <w:r w:rsidR="3BE49BFE">
        <w:t>b</w:t>
      </w:r>
      <w:r w:rsidR="6A604F8E">
        <w:t xml:space="preserve"> elukvaliteeti,</w:t>
      </w:r>
      <w:r w:rsidR="376F3B0E">
        <w:t xml:space="preserve"> ravimi</w:t>
      </w:r>
      <w:r w:rsidR="6A604F8E">
        <w:t>s</w:t>
      </w:r>
      <w:r w:rsidR="376F3B0E">
        <w:t>e või kergendami</w:t>
      </w:r>
      <w:r w:rsidR="6A604F8E">
        <w:t>s</w:t>
      </w:r>
      <w:r w:rsidR="376F3B0E">
        <w:t>e</w:t>
      </w:r>
      <w:r w:rsidR="6A604F8E">
        <w:t xml:space="preserve"> tagamine</w:t>
      </w:r>
      <w:r w:rsidR="376F3B0E">
        <w:t>.</w:t>
      </w:r>
    </w:p>
    <w:p w14:paraId="06A00B4D" w14:textId="77777777" w:rsidR="00BB3E91" w:rsidRDefault="00BB3E91">
      <w:pPr>
        <w:jc w:val="both"/>
      </w:pPr>
    </w:p>
    <w:p w14:paraId="334151E3" w14:textId="239A65E9" w:rsidR="00BB3E91" w:rsidRDefault="2BF1BE20">
      <w:pPr>
        <w:jc w:val="both"/>
      </w:pPr>
      <w:r>
        <w:t xml:space="preserve">(3) Ravimi ravimite loetellu kandmisel soodustuse protsendiga 50 lähtutakse </w:t>
      </w:r>
      <w:r w:rsidR="4C58DDF8">
        <w:t>r</w:t>
      </w:r>
      <w:r>
        <w:t xml:space="preserve">avimikomisjoni arvamusest või </w:t>
      </w:r>
      <w:r w:rsidR="32AB1750">
        <w:t xml:space="preserve">ravimite loetellu kantud </w:t>
      </w:r>
      <w:r>
        <w:t>sama toimeaine ja manustamisviisiga ravimi soodusmäärast</w:t>
      </w:r>
      <w:r w:rsidR="6934244D">
        <w:t xml:space="preserve"> ja järgmistest kriteeriumidest</w:t>
      </w:r>
      <w:r>
        <w:t>:</w:t>
      </w:r>
    </w:p>
    <w:p w14:paraId="6BEF2E9B" w14:textId="09B7E39A" w:rsidR="00BB3E91" w:rsidRPr="00B8403D" w:rsidRDefault="022701B7" w:rsidP="00222FD5">
      <w:pPr>
        <w:jc w:val="both"/>
      </w:pPr>
      <w:r>
        <w:t xml:space="preserve">1) </w:t>
      </w:r>
      <w:r w:rsidR="26DAD9DA">
        <w:t xml:space="preserve">ravim ei vasta ravimite loetellu kandmisel käesoleva </w:t>
      </w:r>
      <w:r w:rsidR="6ACE6E92">
        <w:t>paragrahvi</w:t>
      </w:r>
      <w:r w:rsidR="26DAD9DA">
        <w:t xml:space="preserve"> lõikes 2 toodud kriteeriumitele; </w:t>
      </w:r>
    </w:p>
    <w:p w14:paraId="51DBD28A" w14:textId="7A195D5B" w:rsidR="00BB3E91" w:rsidRPr="00B8403D" w:rsidRDefault="41D69710" w:rsidP="00222FD5">
      <w:pPr>
        <w:jc w:val="both"/>
      </w:pPr>
      <w:r>
        <w:t xml:space="preserve">2) </w:t>
      </w:r>
      <w:r w:rsidR="26DAD9DA">
        <w:t>haigus on ravitav teiste, odavamate raviviisidega, mis ei ole seotud oluliselt suuremate riskidega ega halvenda muul viisil oluliselt kindlustatud isiku olukorda.</w:t>
      </w:r>
    </w:p>
    <w:p w14:paraId="33D72EB7" w14:textId="77777777" w:rsidR="00864646" w:rsidRDefault="00864646">
      <w:pPr>
        <w:jc w:val="both"/>
      </w:pPr>
    </w:p>
    <w:p w14:paraId="5AA85D7D" w14:textId="0F73324D" w:rsidR="00D275FA" w:rsidRPr="008B1687" w:rsidRDefault="7611EB21">
      <w:pPr>
        <w:jc w:val="both"/>
      </w:pPr>
      <w:r>
        <w:t>(</w:t>
      </w:r>
      <w:r w:rsidR="26DAD9DA">
        <w:t>4</w:t>
      </w:r>
      <w:r>
        <w:t xml:space="preserve">) 4- kuni 16-aastaste laste ja isikute, kellele on määratud riikliku pensionikindlustuse seaduse alusel töövõimetus- või vanaduspension või kellel on tuvastatud töövõimetoetuse seaduse alusel osaline või puuduv töövõime, ning vähemalt 63-aastaste kindlustatud isikute puhul kohaldatakse ravimite loetellu soodustuse protsendiga 75 kantud ravimite </w:t>
      </w:r>
      <w:r w:rsidR="67DFC224">
        <w:t xml:space="preserve">väljastamisel </w:t>
      </w:r>
      <w:r>
        <w:t>soodustuse protsenti 90.</w:t>
      </w:r>
    </w:p>
    <w:p w14:paraId="19B3F69F" w14:textId="0D78D488" w:rsidR="003702FC" w:rsidRPr="008B1687" w:rsidRDefault="003702FC">
      <w:pPr>
        <w:jc w:val="both"/>
      </w:pPr>
    </w:p>
    <w:p w14:paraId="50E067A3" w14:textId="60887022" w:rsidR="00D275FA" w:rsidRPr="008B1687" w:rsidRDefault="298E934E">
      <w:pPr>
        <w:jc w:val="both"/>
      </w:pPr>
      <w:r w:rsidRPr="008B1687">
        <w:t>(</w:t>
      </w:r>
      <w:r w:rsidR="2BF1BE20" w:rsidRPr="008B1687">
        <w:t>5</w:t>
      </w:r>
      <w:r w:rsidRPr="008B1687">
        <w:t>) Ravimite loetellu kantud ravimitele rakendatakse alla 4-aastaste laste puhul soodustuse protsenti 100.</w:t>
      </w:r>
      <w:r w:rsidR="27C90130" w:rsidRPr="008B1687">
        <w:t>“</w:t>
      </w:r>
      <w:r w:rsidR="0C031364" w:rsidRPr="008B1687">
        <w:t>.</w:t>
      </w:r>
    </w:p>
    <w:p w14:paraId="010BC18C" w14:textId="77777777" w:rsidR="00494F76" w:rsidRPr="008B1687" w:rsidRDefault="00494F76">
      <w:pPr>
        <w:jc w:val="both"/>
        <w:rPr>
          <w:u w:val="single"/>
        </w:rPr>
      </w:pPr>
    </w:p>
    <w:p w14:paraId="3EB9847F" w14:textId="0278A1F1" w:rsidR="00520772" w:rsidRPr="008B1687" w:rsidRDefault="26AC4E78">
      <w:pPr>
        <w:jc w:val="both"/>
        <w:rPr>
          <w:b/>
          <w:bCs/>
        </w:rPr>
      </w:pPr>
      <w:r w:rsidRPr="008B1687">
        <w:rPr>
          <w:b/>
          <w:bCs/>
        </w:rPr>
        <w:t xml:space="preserve">§ </w:t>
      </w:r>
      <w:r w:rsidR="23D71AE5" w:rsidRPr="008B1687">
        <w:rPr>
          <w:b/>
          <w:bCs/>
        </w:rPr>
        <w:t xml:space="preserve">2. </w:t>
      </w:r>
      <w:r w:rsidR="0A003945" w:rsidRPr="008B1687">
        <w:rPr>
          <w:b/>
          <w:bCs/>
        </w:rPr>
        <w:t xml:space="preserve">Puuetega inimeste sotsiaaltoetuste seaduse muutmise ja sellega seonduvalt teiste seaduste muutmise seaduse </w:t>
      </w:r>
      <w:r w:rsidR="596D4D36" w:rsidRPr="008B1687">
        <w:rPr>
          <w:b/>
          <w:bCs/>
        </w:rPr>
        <w:t>muutmine</w:t>
      </w:r>
    </w:p>
    <w:p w14:paraId="60404F6D" w14:textId="3BAD475C" w:rsidR="00520772" w:rsidRDefault="00520772" w:rsidP="4BF6C1E0">
      <w:pPr>
        <w:jc w:val="both"/>
        <w:rPr>
          <w:b/>
          <w:bCs/>
        </w:rPr>
      </w:pPr>
    </w:p>
    <w:p w14:paraId="3F36EAD6" w14:textId="1A2AAEC8" w:rsidR="00520772" w:rsidRDefault="596D4D36" w:rsidP="4BF6C1E0">
      <w:pPr>
        <w:jc w:val="both"/>
      </w:pPr>
      <w:r w:rsidRPr="0053237B">
        <w:t>Puuetega inimeste sotsiaaltoetuste seaduse muutmise ja sellega seonduvalt teiste seaduste muutmise seadus</w:t>
      </w:r>
      <w:r>
        <w:t>e</w:t>
      </w:r>
      <w:r w:rsidR="006D6D1D">
        <w:t xml:space="preserve"> (</w:t>
      </w:r>
      <w:r w:rsidR="008B1687" w:rsidRPr="00AD46F3">
        <w:t>RT I, 12.06.2025, 1</w:t>
      </w:r>
      <w:r w:rsidR="006D6D1D">
        <w:t>)</w:t>
      </w:r>
      <w:r>
        <w:t xml:space="preserve"> § 3 punktis 1 asendatakse tekstiosa “lõike 2 teises lauses</w:t>
      </w:r>
      <w:r w:rsidR="14247D72">
        <w:t>” tekstiosaga “lõikes 4”.</w:t>
      </w:r>
    </w:p>
    <w:p w14:paraId="7063D0DE" w14:textId="6563D686" w:rsidR="00520772" w:rsidRDefault="00520772" w:rsidP="4BF6C1E0">
      <w:pPr>
        <w:jc w:val="both"/>
        <w:rPr>
          <w:b/>
          <w:bCs/>
        </w:rPr>
      </w:pPr>
    </w:p>
    <w:p w14:paraId="678F274D" w14:textId="3B512D8E" w:rsidR="00520772" w:rsidRPr="0053237B" w:rsidRDefault="0A003945" w:rsidP="4BF6C1E0">
      <w:pPr>
        <w:jc w:val="both"/>
        <w:rPr>
          <w:b/>
          <w:bCs/>
        </w:rPr>
      </w:pPr>
      <w:r w:rsidRPr="4BF6C1E0">
        <w:rPr>
          <w:b/>
          <w:bCs/>
        </w:rPr>
        <w:t>§ 3. Ravimiseaduse muutmine</w:t>
      </w:r>
    </w:p>
    <w:p w14:paraId="2A513006" w14:textId="587EE36F" w:rsidR="00520772" w:rsidRDefault="00520772" w:rsidP="4BF6C1E0">
      <w:pPr>
        <w:jc w:val="both"/>
      </w:pPr>
    </w:p>
    <w:p w14:paraId="18324154" w14:textId="751D2CCA" w:rsidR="00520772" w:rsidRDefault="23D71AE5" w:rsidP="4BF6C1E0">
      <w:pPr>
        <w:jc w:val="both"/>
      </w:pPr>
      <w:r>
        <w:t>Ravimiseaduses tehakse järgmised muudatused:</w:t>
      </w:r>
    </w:p>
    <w:p w14:paraId="232E4CA9" w14:textId="77777777" w:rsidR="00520772" w:rsidRDefault="00520772">
      <w:pPr>
        <w:jc w:val="both"/>
      </w:pPr>
    </w:p>
    <w:p w14:paraId="10B20825" w14:textId="158C8E6D" w:rsidR="00DF510D" w:rsidRDefault="479050AF">
      <w:pPr>
        <w:jc w:val="both"/>
      </w:pPr>
      <w:r w:rsidRPr="40F24568">
        <w:rPr>
          <w:b/>
          <w:bCs/>
        </w:rPr>
        <w:t>1)</w:t>
      </w:r>
      <w:r>
        <w:t xml:space="preserve"> </w:t>
      </w:r>
      <w:r w:rsidR="599B24DE">
        <w:t>paragrahvi</w:t>
      </w:r>
      <w:r w:rsidR="5480A135">
        <w:t xml:space="preserve"> 4 täiendatakse lõikega 4 järgmises sõnastuses: </w:t>
      </w:r>
    </w:p>
    <w:p w14:paraId="428F0D2C" w14:textId="77777777" w:rsidR="00DF510D" w:rsidRPr="00DF510D" w:rsidRDefault="00DF510D">
      <w:pPr>
        <w:jc w:val="both"/>
      </w:pPr>
    </w:p>
    <w:p w14:paraId="79D1B969" w14:textId="0215FAC3" w:rsidR="00F724DA" w:rsidRDefault="67376BF1">
      <w:pPr>
        <w:jc w:val="both"/>
      </w:pPr>
      <w:r>
        <w:t>„</w:t>
      </w:r>
      <w:r w:rsidR="112C3912">
        <w:t xml:space="preserve">(4) </w:t>
      </w:r>
      <w:r w:rsidR="3B1AFEB4">
        <w:t xml:space="preserve">Standardiseeritud </w:t>
      </w:r>
      <w:proofErr w:type="spellStart"/>
      <w:r w:rsidR="3B1AFEB4">
        <w:t>ekstemporaalne</w:t>
      </w:r>
      <w:proofErr w:type="spellEnd"/>
      <w:r w:rsidR="3B1AFEB4">
        <w:t xml:space="preserve"> ravim</w:t>
      </w:r>
      <w:r w:rsidR="3B1AFEB4" w:rsidRPr="4BF6C1E0">
        <w:rPr>
          <w:b/>
          <w:bCs/>
        </w:rPr>
        <w:t xml:space="preserve"> </w:t>
      </w:r>
      <w:r w:rsidR="112C3912">
        <w:t xml:space="preserve">on </w:t>
      </w:r>
      <w:r w:rsidR="7F014653">
        <w:t>r</w:t>
      </w:r>
      <w:r w:rsidR="3B1AFEB4">
        <w:t>avimiregistrisse kantud</w:t>
      </w:r>
      <w:r w:rsidR="36818152">
        <w:t>,</w:t>
      </w:r>
      <w:r w:rsidR="3B1AFEB4">
        <w:t xml:space="preserve"> </w:t>
      </w:r>
      <w:r w:rsidR="22CD5DAB">
        <w:t xml:space="preserve">kodeeritud ja </w:t>
      </w:r>
      <w:r w:rsidR="3B1AFEB4">
        <w:t xml:space="preserve">standardiseeritud koostise kirjeldusega </w:t>
      </w:r>
      <w:proofErr w:type="spellStart"/>
      <w:r w:rsidR="3B1AFEB4">
        <w:t>ekstemporaalne</w:t>
      </w:r>
      <w:proofErr w:type="spellEnd"/>
      <w:r w:rsidR="3B1AFEB4">
        <w:t xml:space="preserve"> ravim</w:t>
      </w:r>
      <w:r w:rsidR="30498858">
        <w:t>.</w:t>
      </w:r>
      <w:r>
        <w:t>“</w:t>
      </w:r>
      <w:r w:rsidR="350077E2">
        <w:t>;</w:t>
      </w:r>
    </w:p>
    <w:p w14:paraId="6684CF8F" w14:textId="77777777" w:rsidR="00025884" w:rsidRDefault="00025884">
      <w:pPr>
        <w:jc w:val="both"/>
      </w:pPr>
    </w:p>
    <w:p w14:paraId="71A49542" w14:textId="228B7FA5" w:rsidR="00025884" w:rsidRDefault="30498858">
      <w:pPr>
        <w:jc w:val="both"/>
      </w:pPr>
      <w:r w:rsidRPr="5DB9642C">
        <w:rPr>
          <w:b/>
          <w:bCs/>
        </w:rPr>
        <w:t>2)</w:t>
      </w:r>
      <w:r>
        <w:t xml:space="preserve"> </w:t>
      </w:r>
      <w:r w:rsidR="581261A2">
        <w:t>paragrahvi</w:t>
      </w:r>
      <w:r>
        <w:t xml:space="preserve"> 15 lõike 3 punkti 2 täiendatakse</w:t>
      </w:r>
      <w:r w:rsidR="4CC17E0F">
        <w:t xml:space="preserve"> </w:t>
      </w:r>
      <w:r w:rsidR="3B032FEF">
        <w:t xml:space="preserve">pärast </w:t>
      </w:r>
      <w:r w:rsidR="4A13D1C9">
        <w:t xml:space="preserve">tekstosa </w:t>
      </w:r>
      <w:r w:rsidR="71AD67AD">
        <w:t>„k</w:t>
      </w:r>
      <w:r w:rsidR="3B032FEF">
        <w:t xml:space="preserve">ohta” </w:t>
      </w:r>
      <w:r w:rsidR="0EB5F628">
        <w:t>teksti</w:t>
      </w:r>
      <w:r w:rsidR="4CC17E0F">
        <w:t>osaga</w:t>
      </w:r>
      <w:r w:rsidR="672630F7">
        <w:t xml:space="preserve"> </w:t>
      </w:r>
      <w:r w:rsidR="4609BC43">
        <w:t xml:space="preserve">„ning </w:t>
      </w:r>
      <w:proofErr w:type="spellStart"/>
      <w:r w:rsidR="4609BC43">
        <w:t>ekstemporaalse</w:t>
      </w:r>
      <w:proofErr w:type="spellEnd"/>
      <w:r w:rsidR="4609BC43">
        <w:t xml:space="preserve"> või </w:t>
      </w:r>
      <w:proofErr w:type="spellStart"/>
      <w:r w:rsidR="4609BC43">
        <w:t>seeriaviisiliselt</w:t>
      </w:r>
      <w:proofErr w:type="spellEnd"/>
      <w:r w:rsidR="4609BC43">
        <w:t xml:space="preserve"> valmistatud ravimi proportsionaalse </w:t>
      </w:r>
      <w:proofErr w:type="spellStart"/>
      <w:r w:rsidR="4609BC43">
        <w:t>juurdehindluse</w:t>
      </w:r>
      <w:proofErr w:type="spellEnd"/>
      <w:r w:rsidR="4609BC43">
        <w:t xml:space="preserve"> piirmäär ei tohi olla suurem kui 6,40 eurot retsepti kohta“;</w:t>
      </w:r>
    </w:p>
    <w:p w14:paraId="49632820" w14:textId="77777777" w:rsidR="0081456C" w:rsidRDefault="0081456C">
      <w:pPr>
        <w:jc w:val="both"/>
      </w:pPr>
    </w:p>
    <w:p w14:paraId="39B6D308" w14:textId="40E5D472" w:rsidR="009F7D6F" w:rsidRDefault="5AC3B7E8">
      <w:pPr>
        <w:jc w:val="both"/>
      </w:pPr>
      <w:r w:rsidRPr="5DB9642C">
        <w:rPr>
          <w:b/>
          <w:bCs/>
        </w:rPr>
        <w:t>3)</w:t>
      </w:r>
      <w:r>
        <w:t xml:space="preserve"> </w:t>
      </w:r>
      <w:r w:rsidR="40B64D61">
        <w:t>paragrahv</w:t>
      </w:r>
      <w:r w:rsidR="0A08180E">
        <w:t>i</w:t>
      </w:r>
      <w:r w:rsidR="689A7439">
        <w:t xml:space="preserve"> 44 lõi</w:t>
      </w:r>
      <w:r w:rsidR="006D6D1D">
        <w:t>k</w:t>
      </w:r>
      <w:r w:rsidR="689A7439">
        <w:t>e</w:t>
      </w:r>
      <w:r w:rsidR="1457CE54">
        <w:t xml:space="preserve"> 1 punkti</w:t>
      </w:r>
      <w:r w:rsidR="689A7439">
        <w:t xml:space="preserve"> 5</w:t>
      </w:r>
      <w:r w:rsidR="5FC27953" w:rsidRPr="5DB9642C">
        <w:rPr>
          <w:vertAlign w:val="superscript"/>
        </w:rPr>
        <w:t>1</w:t>
      </w:r>
      <w:r w:rsidR="010824E9">
        <w:t xml:space="preserve"> täiendatakse</w:t>
      </w:r>
      <w:r w:rsidR="5FC27953">
        <w:t xml:space="preserve"> </w:t>
      </w:r>
      <w:r w:rsidR="0A08180E">
        <w:t xml:space="preserve">pärast </w:t>
      </w:r>
      <w:r w:rsidR="10DD1D40">
        <w:t>tekst</w:t>
      </w:r>
      <w:r w:rsidR="00715B30">
        <w:t>i</w:t>
      </w:r>
      <w:r w:rsidR="10DD1D40">
        <w:t>osa</w:t>
      </w:r>
      <w:r w:rsidR="00715B30">
        <w:t xml:space="preserve"> </w:t>
      </w:r>
      <w:r w:rsidR="194070B2">
        <w:t xml:space="preserve">„seaduse“ </w:t>
      </w:r>
      <w:r w:rsidR="74879821">
        <w:t>teksti</w:t>
      </w:r>
      <w:r w:rsidR="029A706B">
        <w:t>osa</w:t>
      </w:r>
      <w:r w:rsidR="0030D29B">
        <w:t xml:space="preserve">ga „§ 42 lõike </w:t>
      </w:r>
      <w:r w:rsidR="1C0751A1">
        <w:t xml:space="preserve">4“; </w:t>
      </w:r>
    </w:p>
    <w:p w14:paraId="3148EB06" w14:textId="77777777" w:rsidR="00B14765" w:rsidRPr="00DF510D" w:rsidRDefault="00B14765">
      <w:pPr>
        <w:jc w:val="both"/>
      </w:pPr>
    </w:p>
    <w:p w14:paraId="3A053CD7" w14:textId="4C1400BD" w:rsidR="00F724DA" w:rsidRPr="00554B1C" w:rsidRDefault="43007B19">
      <w:pPr>
        <w:jc w:val="both"/>
      </w:pPr>
      <w:r w:rsidRPr="5DB9642C">
        <w:rPr>
          <w:b/>
          <w:bCs/>
        </w:rPr>
        <w:t>4</w:t>
      </w:r>
      <w:r w:rsidR="44DE41B8" w:rsidRPr="5DB9642C">
        <w:rPr>
          <w:b/>
          <w:bCs/>
        </w:rPr>
        <w:t>)</w:t>
      </w:r>
      <w:r w:rsidR="44DE41B8">
        <w:t xml:space="preserve"> </w:t>
      </w:r>
      <w:r w:rsidR="72518744">
        <w:t>paragrahvi</w:t>
      </w:r>
      <w:r w:rsidR="6D21FC39">
        <w:t xml:space="preserve"> 79 lõike 2 punkti 1 </w:t>
      </w:r>
      <w:r w:rsidR="6C2CA28B">
        <w:t xml:space="preserve">täiendatakse </w:t>
      </w:r>
      <w:r w:rsidR="2D424ED2">
        <w:t xml:space="preserve">pärast </w:t>
      </w:r>
      <w:r w:rsidR="78BC6272">
        <w:t xml:space="preserve">tekstiosa </w:t>
      </w:r>
      <w:r w:rsidR="0F08A6D8">
        <w:t xml:space="preserve">„ravimeid“ </w:t>
      </w:r>
      <w:r w:rsidR="3A6C21A8">
        <w:t>teksti</w:t>
      </w:r>
      <w:r w:rsidR="07812B46">
        <w:t>osaga</w:t>
      </w:r>
      <w:r w:rsidR="7C781742">
        <w:t xml:space="preserve"> „,</w:t>
      </w:r>
      <w:r w:rsidR="307F76A7">
        <w:t xml:space="preserve"> </w:t>
      </w:r>
      <w:r w:rsidR="7C781742">
        <w:t xml:space="preserve">standardiseeritud </w:t>
      </w:r>
      <w:proofErr w:type="spellStart"/>
      <w:r w:rsidR="7C781742">
        <w:t>ekstemporaalseid</w:t>
      </w:r>
      <w:proofErr w:type="spellEnd"/>
      <w:r w:rsidR="7C781742">
        <w:t xml:space="preserve"> ravimeid“</w:t>
      </w:r>
      <w:r w:rsidR="6D21FC39">
        <w:t>;</w:t>
      </w:r>
    </w:p>
    <w:p w14:paraId="1BA56683" w14:textId="31703462" w:rsidR="5DB9642C" w:rsidRDefault="5DB9642C">
      <w:pPr>
        <w:jc w:val="both"/>
      </w:pPr>
    </w:p>
    <w:p w14:paraId="584AF7EF" w14:textId="1B750B1F" w:rsidR="00F724DA" w:rsidRDefault="43007B19">
      <w:pPr>
        <w:jc w:val="both"/>
      </w:pPr>
      <w:r w:rsidRPr="573CF4A0">
        <w:rPr>
          <w:b/>
          <w:bCs/>
        </w:rPr>
        <w:t>5</w:t>
      </w:r>
      <w:r w:rsidR="05870B75" w:rsidRPr="573CF4A0">
        <w:rPr>
          <w:b/>
          <w:bCs/>
        </w:rPr>
        <w:t>)</w:t>
      </w:r>
      <w:r w:rsidR="05870B75">
        <w:t xml:space="preserve"> </w:t>
      </w:r>
      <w:r w:rsidR="28B707F7">
        <w:t>paragrahv</w:t>
      </w:r>
      <w:r w:rsidR="0D57E755">
        <w:t>i</w:t>
      </w:r>
      <w:r w:rsidR="6D21FC39">
        <w:t xml:space="preserve"> 79 </w:t>
      </w:r>
      <w:commentRangeStart w:id="9"/>
      <w:r w:rsidR="6D21FC39">
        <w:t>lõiget 3</w:t>
      </w:r>
      <w:commentRangeEnd w:id="9"/>
      <w:r>
        <w:commentReference w:id="9"/>
      </w:r>
      <w:r w:rsidR="6D21FC39">
        <w:t xml:space="preserve"> </w:t>
      </w:r>
      <w:r w:rsidR="0D57E755">
        <w:t xml:space="preserve">täiendatakse pärast </w:t>
      </w:r>
      <w:commentRangeStart w:id="10"/>
      <w:r w:rsidR="3C3CCB23">
        <w:t>tekst</w:t>
      </w:r>
      <w:ins w:id="11" w:author="Markus Ühtigi - JUSTDIGI" w:date="2025-08-27T13:01:00Z">
        <w:r w:rsidR="249FD572">
          <w:t>i</w:t>
        </w:r>
      </w:ins>
      <w:r w:rsidR="3C3CCB23">
        <w:t>osa</w:t>
      </w:r>
      <w:commentRangeEnd w:id="10"/>
      <w:r>
        <w:commentReference w:id="10"/>
      </w:r>
      <w:r w:rsidR="3C3CCB23">
        <w:t xml:space="preserve"> </w:t>
      </w:r>
      <w:r w:rsidR="3342DB4C">
        <w:t>„</w:t>
      </w:r>
      <w:commentRangeStart w:id="12"/>
      <w:r w:rsidR="09712529">
        <w:t xml:space="preserve"> </w:t>
      </w:r>
      <w:commentRangeEnd w:id="12"/>
      <w:r>
        <w:commentReference w:id="12"/>
      </w:r>
      <w:r w:rsidR="09712529">
        <w:t>müügiloaga ravimite</w:t>
      </w:r>
      <w:r w:rsidR="3342DB4C">
        <w:t xml:space="preserve">“ </w:t>
      </w:r>
      <w:r w:rsidR="1958EA54">
        <w:t>tekstiosa</w:t>
      </w:r>
      <w:r w:rsidR="3342DB4C">
        <w:t>ga „,</w:t>
      </w:r>
      <w:r w:rsidR="3FCF245B">
        <w:t xml:space="preserve"> </w:t>
      </w:r>
      <w:r w:rsidR="3342DB4C">
        <w:t xml:space="preserve">standardiseeritud </w:t>
      </w:r>
      <w:proofErr w:type="spellStart"/>
      <w:r w:rsidR="3342DB4C">
        <w:t>ekstemporaalsete</w:t>
      </w:r>
      <w:proofErr w:type="spellEnd"/>
      <w:r w:rsidR="3342DB4C">
        <w:t xml:space="preserve"> ravimite“;</w:t>
      </w:r>
      <w:r w:rsidR="6D21FC39">
        <w:t xml:space="preserve"> </w:t>
      </w:r>
    </w:p>
    <w:p w14:paraId="009879BB" w14:textId="161B5241" w:rsidR="5DB9642C" w:rsidRDefault="5DB9642C">
      <w:pPr>
        <w:jc w:val="both"/>
      </w:pPr>
    </w:p>
    <w:p w14:paraId="75A9F859" w14:textId="0D347C30" w:rsidR="000265D7" w:rsidRPr="00E661EE" w:rsidRDefault="43007B19">
      <w:pPr>
        <w:jc w:val="both"/>
      </w:pPr>
      <w:r w:rsidRPr="573CF4A0">
        <w:rPr>
          <w:b/>
          <w:bCs/>
        </w:rPr>
        <w:t>6</w:t>
      </w:r>
      <w:r w:rsidR="05870B75" w:rsidRPr="573CF4A0">
        <w:rPr>
          <w:b/>
          <w:bCs/>
        </w:rPr>
        <w:t>)</w:t>
      </w:r>
      <w:r w:rsidR="05870B75">
        <w:t xml:space="preserve"> </w:t>
      </w:r>
      <w:r w:rsidR="195D189F">
        <w:t xml:space="preserve">paragrahvi </w:t>
      </w:r>
      <w:r w:rsidR="6D21FC39">
        <w:t>80 lõi</w:t>
      </w:r>
      <w:r w:rsidR="006D6D1D">
        <w:t>k</w:t>
      </w:r>
      <w:r w:rsidR="6D21FC39">
        <w:t>e 3</w:t>
      </w:r>
      <w:r w:rsidR="3BF2F298">
        <w:t xml:space="preserve"> teist lauset</w:t>
      </w:r>
      <w:r w:rsidR="6D21FC39">
        <w:t xml:space="preserve"> </w:t>
      </w:r>
      <w:r w:rsidR="48FA88F7">
        <w:t xml:space="preserve">täiendatakse </w:t>
      </w:r>
      <w:r w:rsidR="587747C2">
        <w:t xml:space="preserve">pärast </w:t>
      </w:r>
      <w:r w:rsidR="6D54287E">
        <w:t xml:space="preserve">tekstiosa </w:t>
      </w:r>
      <w:r w:rsidR="587747C2">
        <w:t>„</w:t>
      </w:r>
      <w:commentRangeStart w:id="13"/>
      <w:r w:rsidR="5CD69808">
        <w:t xml:space="preserve"> </w:t>
      </w:r>
      <w:commentRangeEnd w:id="13"/>
      <w:r>
        <w:commentReference w:id="13"/>
      </w:r>
      <w:r w:rsidR="5CD69808">
        <w:t>väljaandmist</w:t>
      </w:r>
      <w:r w:rsidR="587747C2">
        <w:t xml:space="preserve">“ </w:t>
      </w:r>
      <w:r w:rsidR="44BBFA38">
        <w:t>tekstiosa</w:t>
      </w:r>
      <w:r w:rsidR="587747C2">
        <w:t xml:space="preserve">ga „, </w:t>
      </w:r>
      <w:proofErr w:type="spellStart"/>
      <w:r w:rsidR="587747C2">
        <w:t>ekstemporaalsele</w:t>
      </w:r>
      <w:proofErr w:type="spellEnd"/>
      <w:r w:rsidR="587747C2">
        <w:t xml:space="preserve"> ravimile standardiseerimisel“</w:t>
      </w:r>
      <w:r w:rsidR="5930C49B">
        <w:t>.</w:t>
      </w:r>
      <w:r w:rsidR="587747C2">
        <w:t xml:space="preserve"> </w:t>
      </w:r>
    </w:p>
    <w:p w14:paraId="37F47DEA" w14:textId="77777777" w:rsidR="0053131F" w:rsidRDefault="0053131F"/>
    <w:p w14:paraId="3E9F663E" w14:textId="1CB05FAB" w:rsidR="0053131F" w:rsidRDefault="1A5781FC" w:rsidP="4BF6C1E0">
      <w:pPr>
        <w:rPr>
          <w:b/>
          <w:bCs/>
        </w:rPr>
      </w:pPr>
      <w:r w:rsidRPr="00B80F5E">
        <w:rPr>
          <w:b/>
          <w:bCs/>
        </w:rPr>
        <w:t xml:space="preserve">§ 4. Seaduse jõustumine </w:t>
      </w:r>
    </w:p>
    <w:p w14:paraId="098D66E0" w14:textId="2C0C3CBD" w:rsidR="0053131F" w:rsidRDefault="0053131F" w:rsidP="4BF6C1E0"/>
    <w:p w14:paraId="1950959B" w14:textId="418120F3" w:rsidR="0053131F" w:rsidRDefault="1A5781FC" w:rsidP="4BF6C1E0">
      <w:r>
        <w:t xml:space="preserve">Käesolev seadus jõustub 2026. aasta 1. jaanuaril. </w:t>
      </w:r>
    </w:p>
    <w:p w14:paraId="4E66B655" w14:textId="7FC603FD" w:rsidR="0053131F" w:rsidRDefault="0053131F" w:rsidP="4BF6C1E0"/>
    <w:p w14:paraId="0A0F1442" w14:textId="7D844B42" w:rsidR="0053131F" w:rsidRDefault="0053131F" w:rsidP="4BF6C1E0"/>
    <w:p w14:paraId="38C6F84B" w14:textId="76C59A2D" w:rsidR="0053131F" w:rsidRDefault="0053131F" w:rsidP="4BF6C1E0"/>
    <w:p w14:paraId="35AEF996" w14:textId="627031F5" w:rsidR="0053131F" w:rsidRDefault="1A5781FC" w:rsidP="4BF6C1E0">
      <w:r>
        <w:t xml:space="preserve">Lauri </w:t>
      </w:r>
      <w:proofErr w:type="spellStart"/>
      <w:r>
        <w:t>Hussar</w:t>
      </w:r>
      <w:proofErr w:type="spellEnd"/>
      <w:r>
        <w:t xml:space="preserve">  </w:t>
      </w:r>
    </w:p>
    <w:p w14:paraId="2BA1AD2E" w14:textId="30296C29" w:rsidR="0053131F" w:rsidRDefault="1A5781FC" w:rsidP="4BF6C1E0">
      <w:r>
        <w:t xml:space="preserve">Riigikogu esimees  </w:t>
      </w:r>
    </w:p>
    <w:p w14:paraId="5A7D3897" w14:textId="48611E25" w:rsidR="0053131F" w:rsidRDefault="0053131F" w:rsidP="4BF6C1E0"/>
    <w:p w14:paraId="6684810E" w14:textId="3F2F9A5C" w:rsidR="0053131F" w:rsidRDefault="1A5781FC" w:rsidP="4BF6C1E0">
      <w:r>
        <w:t xml:space="preserve">Tallinn, ”.…” …………….. 2025. a </w:t>
      </w:r>
    </w:p>
    <w:p w14:paraId="69B0232F" w14:textId="516DF725" w:rsidR="0053131F" w:rsidRDefault="1A5781FC" w:rsidP="4BF6C1E0">
      <w:r>
        <w:t xml:space="preserve">___________________________________________________________________________ </w:t>
      </w:r>
    </w:p>
    <w:p w14:paraId="3A29D070" w14:textId="673E7968" w:rsidR="0053131F" w:rsidRDefault="0053131F" w:rsidP="4BF6C1E0"/>
    <w:p w14:paraId="608BDAC9" w14:textId="00BC3453" w:rsidR="0053131F" w:rsidRDefault="1A5781FC" w:rsidP="4BF6C1E0">
      <w:r>
        <w:t xml:space="preserve">Algatab Vabariigi Valitsus …………… 2025. a  </w:t>
      </w:r>
    </w:p>
    <w:p w14:paraId="74EC8326" w14:textId="334F48CB" w:rsidR="0053131F" w:rsidRDefault="0053131F" w:rsidP="4BF6C1E0"/>
    <w:p w14:paraId="469CAB07" w14:textId="3BC0B936" w:rsidR="0053131F" w:rsidRDefault="1A5781FC" w:rsidP="4BF6C1E0">
      <w:r>
        <w:t>(allkirjastatud digitaalselt)</w:t>
      </w:r>
    </w:p>
    <w:sectPr w:rsidR="0053131F">
      <w:footerReference w:type="default" r:id="rId1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8-27T15:13:00Z" w:initials="MJ">
    <w:p w14:paraId="1D6FDC81" w14:textId="53795402" w:rsidR="00D222C3" w:rsidRDefault="00D222C3">
      <w:r>
        <w:annotationRef/>
      </w:r>
      <w:r w:rsidRPr="4BABE2EA">
        <w:t>Peab olema "lõiked". Vt ka näide HÕNTE käsiraamat lk 95.</w:t>
      </w:r>
    </w:p>
  </w:comment>
  <w:comment w:id="3" w:author="Markus Ühtigi - JUSTDIGI" w:date="2025-08-27T15:14:00Z" w:initials="MJ">
    <w:p w14:paraId="4B03EE9B" w14:textId="07552FB7" w:rsidR="00D222C3" w:rsidRDefault="00D222C3">
      <w:r>
        <w:annotationRef/>
      </w:r>
      <w:r w:rsidRPr="4B9E57EC">
        <w:t>Topelttühik.</w:t>
      </w:r>
    </w:p>
  </w:comment>
  <w:comment w:id="5" w:author="Markus Ühtigi - JUSTDIGI" w:date="2025-08-27T15:19:00Z" w:initials="MJ">
    <w:p w14:paraId="1A3450A2" w14:textId="2CD9677C" w:rsidR="00D222C3" w:rsidRDefault="00D222C3">
      <w:r>
        <w:annotationRef/>
      </w:r>
      <w:r w:rsidRPr="0E19351E">
        <w:t>Topelttühik.</w:t>
      </w:r>
    </w:p>
  </w:comment>
  <w:comment w:id="9" w:author="Markus Ühtigi - JUSTDIGI" w:date="2025-08-27T15:59:00Z" w:initials="MJ">
    <w:p w14:paraId="64505D8E" w14:textId="18531E4F" w:rsidR="00D222C3" w:rsidRDefault="00D222C3">
      <w:r>
        <w:annotationRef/>
      </w:r>
      <w:r w:rsidRPr="097E4F3A">
        <w:t>Peaks olema lause täpsusega. Tuleb osutada võimalikult täpselt, vt ka HÕNTE käsiraamat lk 92 p 7 selgitus.</w:t>
      </w:r>
    </w:p>
  </w:comment>
  <w:comment w:id="10" w:author="Markus Ühtigi - JUSTDIGI" w:date="2025-08-27T16:01:00Z" w:initials="MJ">
    <w:p w14:paraId="4AEBEDAC" w14:textId="78D96C66" w:rsidR="00D222C3" w:rsidRDefault="00D222C3">
      <w:r>
        <w:annotationRef/>
      </w:r>
      <w:r w:rsidRPr="131DA244">
        <w:t>"Tekstiosa".</w:t>
      </w:r>
    </w:p>
  </w:comment>
  <w:comment w:id="12" w:author="Markus Ühtigi - JUSTDIGI" w:date="2025-08-27T15:58:00Z" w:initials="MJ">
    <w:p w14:paraId="0F271BD5" w14:textId="60BAC7A5" w:rsidR="00D222C3" w:rsidRDefault="00D222C3">
      <w:r>
        <w:annotationRef/>
      </w:r>
      <w:r w:rsidRPr="55D28652">
        <w:t>Pole vajalik tühikut siia tuua.</w:t>
      </w:r>
    </w:p>
  </w:comment>
  <w:comment w:id="13" w:author="Markus Ühtigi - JUSTDIGI" w:date="2025-08-27T16:00:00Z" w:initials="MJ">
    <w:p w14:paraId="43409648" w14:textId="5D1AA16A" w:rsidR="00D222C3" w:rsidRDefault="00D222C3">
      <w:r>
        <w:annotationRef/>
      </w:r>
      <w:r w:rsidRPr="7A578129">
        <w:t>Pole vajalik tühikut siia tuua.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6FDC81" w15:done="0"/>
  <w15:commentEx w15:paraId="4B03EE9B" w15:done="0"/>
  <w15:commentEx w15:paraId="1A3450A2" w15:done="0"/>
  <w15:commentEx w15:paraId="64505D8E" w15:done="0"/>
  <w15:commentEx w15:paraId="4AEBEDAC" w15:done="0"/>
  <w15:commentEx w15:paraId="0F271BD5" w15:done="0"/>
  <w15:commentEx w15:paraId="434096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E95AD5" w16cex:dateUtc="2025-08-27T12:13:00Z"/>
  <w16cex:commentExtensible w16cex:durableId="757FE331" w16cex:dateUtc="2025-08-27T12:14:00Z"/>
  <w16cex:commentExtensible w16cex:durableId="1AB19681" w16cex:dateUtc="2025-08-27T12:19:00Z"/>
  <w16cex:commentExtensible w16cex:durableId="71D78FDF" w16cex:dateUtc="2025-08-27T12:59:00Z"/>
  <w16cex:commentExtensible w16cex:durableId="7837B4C8" w16cex:dateUtc="2025-08-27T13:01:00Z"/>
  <w16cex:commentExtensible w16cex:durableId="73D90D66" w16cex:dateUtc="2025-08-27T12:58:00Z"/>
  <w16cex:commentExtensible w16cex:durableId="2DD214B6" w16cex:dateUtc="2025-08-27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6FDC81" w16cid:durableId="23E95AD5"/>
  <w16cid:commentId w16cid:paraId="4B03EE9B" w16cid:durableId="757FE331"/>
  <w16cid:commentId w16cid:paraId="1A3450A2" w16cid:durableId="1AB19681"/>
  <w16cid:commentId w16cid:paraId="64505D8E" w16cid:durableId="71D78FDF"/>
  <w16cid:commentId w16cid:paraId="4AEBEDAC" w16cid:durableId="7837B4C8"/>
  <w16cid:commentId w16cid:paraId="0F271BD5" w16cid:durableId="73D90D66"/>
  <w16cid:commentId w16cid:paraId="43409648" w16cid:durableId="2DD214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847D7" w14:textId="77777777" w:rsidR="00164E3A" w:rsidRDefault="00164E3A" w:rsidP="0053131F">
      <w:r>
        <w:separator/>
      </w:r>
    </w:p>
  </w:endnote>
  <w:endnote w:type="continuationSeparator" w:id="0">
    <w:p w14:paraId="091D8EA3" w14:textId="77777777" w:rsidR="00164E3A" w:rsidRDefault="00164E3A" w:rsidP="0053131F">
      <w:r>
        <w:continuationSeparator/>
      </w:r>
    </w:p>
  </w:endnote>
  <w:endnote w:type="continuationNotice" w:id="1">
    <w:p w14:paraId="64800C37" w14:textId="77777777" w:rsidR="00164E3A" w:rsidRDefault="00164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1826432"/>
      <w:docPartObj>
        <w:docPartGallery w:val="Page Numbers (Bottom of Page)"/>
        <w:docPartUnique/>
      </w:docPartObj>
    </w:sdtPr>
    <w:sdtEndPr/>
    <w:sdtContent>
      <w:p w14:paraId="029E3FE7" w14:textId="55A79D3B" w:rsidR="00CE5E7A" w:rsidRDefault="00CE5E7A">
        <w:pPr>
          <w:pStyle w:val="Jalus"/>
          <w:jc w:val="center"/>
        </w:pPr>
        <w:r>
          <w:fldChar w:fldCharType="begin"/>
        </w:r>
        <w:r>
          <w:instrText>PAGE   \* MERGEFORMAT</w:instrText>
        </w:r>
        <w:r>
          <w:fldChar w:fldCharType="separate"/>
        </w:r>
        <w:r>
          <w:t>2</w:t>
        </w:r>
        <w:r>
          <w:fldChar w:fldCharType="end"/>
        </w:r>
      </w:p>
    </w:sdtContent>
  </w:sdt>
  <w:p w14:paraId="3A0842A6" w14:textId="77777777" w:rsidR="00CE5E7A" w:rsidRDefault="00CE5E7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16E5D" w14:textId="77777777" w:rsidR="00164E3A" w:rsidRDefault="00164E3A" w:rsidP="0053131F">
      <w:r>
        <w:separator/>
      </w:r>
    </w:p>
  </w:footnote>
  <w:footnote w:type="continuationSeparator" w:id="0">
    <w:p w14:paraId="6E07D28B" w14:textId="77777777" w:rsidR="00164E3A" w:rsidRDefault="00164E3A" w:rsidP="0053131F">
      <w:r>
        <w:continuationSeparator/>
      </w:r>
    </w:p>
  </w:footnote>
  <w:footnote w:type="continuationNotice" w:id="1">
    <w:p w14:paraId="54AFE3D8" w14:textId="77777777" w:rsidR="00164E3A" w:rsidRDefault="00164E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7C27"/>
    <w:multiLevelType w:val="hybridMultilevel"/>
    <w:tmpl w:val="3E34C7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FE4F94"/>
    <w:multiLevelType w:val="hybridMultilevel"/>
    <w:tmpl w:val="C27C84D6"/>
    <w:lvl w:ilvl="0" w:tplc="7E4CCD56">
      <w:start w:val="1"/>
      <w:numFmt w:val="bullet"/>
      <w:lvlText w:val=""/>
      <w:lvlJc w:val="left"/>
      <w:pPr>
        <w:ind w:left="720" w:hanging="360"/>
      </w:pPr>
      <w:rPr>
        <w:rFonts w:ascii="Symbol" w:hAnsi="Symbol" w:hint="default"/>
      </w:rPr>
    </w:lvl>
    <w:lvl w:ilvl="1" w:tplc="0B9A503E">
      <w:start w:val="1"/>
      <w:numFmt w:val="bullet"/>
      <w:lvlText w:val="o"/>
      <w:lvlJc w:val="left"/>
      <w:pPr>
        <w:ind w:left="1440" w:hanging="360"/>
      </w:pPr>
      <w:rPr>
        <w:rFonts w:ascii="Courier New" w:hAnsi="Courier New" w:hint="default"/>
      </w:rPr>
    </w:lvl>
    <w:lvl w:ilvl="2" w:tplc="CC46561C">
      <w:start w:val="1"/>
      <w:numFmt w:val="bullet"/>
      <w:lvlText w:val=""/>
      <w:lvlJc w:val="left"/>
      <w:pPr>
        <w:ind w:left="2160" w:hanging="360"/>
      </w:pPr>
      <w:rPr>
        <w:rFonts w:ascii="Wingdings" w:hAnsi="Wingdings" w:hint="default"/>
      </w:rPr>
    </w:lvl>
    <w:lvl w:ilvl="3" w:tplc="E856AE8C">
      <w:start w:val="1"/>
      <w:numFmt w:val="bullet"/>
      <w:lvlText w:val=""/>
      <w:lvlJc w:val="left"/>
      <w:pPr>
        <w:ind w:left="2880" w:hanging="360"/>
      </w:pPr>
      <w:rPr>
        <w:rFonts w:ascii="Symbol" w:hAnsi="Symbol" w:hint="default"/>
      </w:rPr>
    </w:lvl>
    <w:lvl w:ilvl="4" w:tplc="A8E87318">
      <w:start w:val="1"/>
      <w:numFmt w:val="bullet"/>
      <w:lvlText w:val="o"/>
      <w:lvlJc w:val="left"/>
      <w:pPr>
        <w:ind w:left="3600" w:hanging="360"/>
      </w:pPr>
      <w:rPr>
        <w:rFonts w:ascii="Courier New" w:hAnsi="Courier New" w:hint="default"/>
      </w:rPr>
    </w:lvl>
    <w:lvl w:ilvl="5" w:tplc="B868F28A">
      <w:start w:val="1"/>
      <w:numFmt w:val="bullet"/>
      <w:lvlText w:val=""/>
      <w:lvlJc w:val="left"/>
      <w:pPr>
        <w:ind w:left="4320" w:hanging="360"/>
      </w:pPr>
      <w:rPr>
        <w:rFonts w:ascii="Wingdings" w:hAnsi="Wingdings" w:hint="default"/>
      </w:rPr>
    </w:lvl>
    <w:lvl w:ilvl="6" w:tplc="238E47B0">
      <w:start w:val="1"/>
      <w:numFmt w:val="bullet"/>
      <w:lvlText w:val=""/>
      <w:lvlJc w:val="left"/>
      <w:pPr>
        <w:ind w:left="5040" w:hanging="360"/>
      </w:pPr>
      <w:rPr>
        <w:rFonts w:ascii="Symbol" w:hAnsi="Symbol" w:hint="default"/>
      </w:rPr>
    </w:lvl>
    <w:lvl w:ilvl="7" w:tplc="8E5C0680">
      <w:start w:val="1"/>
      <w:numFmt w:val="bullet"/>
      <w:lvlText w:val="o"/>
      <w:lvlJc w:val="left"/>
      <w:pPr>
        <w:ind w:left="5760" w:hanging="360"/>
      </w:pPr>
      <w:rPr>
        <w:rFonts w:ascii="Courier New" w:hAnsi="Courier New" w:hint="default"/>
      </w:rPr>
    </w:lvl>
    <w:lvl w:ilvl="8" w:tplc="C81C601E">
      <w:start w:val="1"/>
      <w:numFmt w:val="bullet"/>
      <w:lvlText w:val=""/>
      <w:lvlJc w:val="left"/>
      <w:pPr>
        <w:ind w:left="6480" w:hanging="360"/>
      </w:pPr>
      <w:rPr>
        <w:rFonts w:ascii="Wingdings" w:hAnsi="Wingdings" w:hint="default"/>
      </w:rPr>
    </w:lvl>
  </w:abstractNum>
  <w:abstractNum w:abstractNumId="2" w15:restartNumberingAfterBreak="0">
    <w:nsid w:val="18714E52"/>
    <w:multiLevelType w:val="hybridMultilevel"/>
    <w:tmpl w:val="71484102"/>
    <w:lvl w:ilvl="0" w:tplc="576C5632">
      <w:start w:val="1"/>
      <w:numFmt w:val="decimal"/>
      <w:lvlText w:val="%1)"/>
      <w:lvlJc w:val="left"/>
      <w:pPr>
        <w:ind w:left="644"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79586B"/>
    <w:multiLevelType w:val="hybridMultilevel"/>
    <w:tmpl w:val="5810D83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4D1E99"/>
    <w:multiLevelType w:val="hybridMultilevel"/>
    <w:tmpl w:val="CDC6E526"/>
    <w:lvl w:ilvl="0" w:tplc="2E746F2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D26A2A"/>
    <w:multiLevelType w:val="hybridMultilevel"/>
    <w:tmpl w:val="F918B20A"/>
    <w:lvl w:ilvl="0" w:tplc="AD0E6C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60C7E31"/>
    <w:multiLevelType w:val="hybridMultilevel"/>
    <w:tmpl w:val="0A1E70B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5166FC8"/>
    <w:multiLevelType w:val="hybridMultilevel"/>
    <w:tmpl w:val="58E024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5181192"/>
    <w:multiLevelType w:val="hybridMultilevel"/>
    <w:tmpl w:val="905C82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051CE8D"/>
    <w:multiLevelType w:val="hybridMultilevel"/>
    <w:tmpl w:val="FFFFFFFF"/>
    <w:lvl w:ilvl="0" w:tplc="2E5E430E">
      <w:start w:val="1"/>
      <w:numFmt w:val="decimal"/>
      <w:lvlText w:val="%1)"/>
      <w:lvlJc w:val="left"/>
      <w:pPr>
        <w:ind w:left="720" w:hanging="360"/>
      </w:pPr>
    </w:lvl>
    <w:lvl w:ilvl="1" w:tplc="CBDA2744">
      <w:start w:val="1"/>
      <w:numFmt w:val="lowerLetter"/>
      <w:lvlText w:val="%2."/>
      <w:lvlJc w:val="left"/>
      <w:pPr>
        <w:ind w:left="1440" w:hanging="360"/>
      </w:pPr>
    </w:lvl>
    <w:lvl w:ilvl="2" w:tplc="CF6AD636">
      <w:start w:val="1"/>
      <w:numFmt w:val="lowerRoman"/>
      <w:lvlText w:val="%3."/>
      <w:lvlJc w:val="right"/>
      <w:pPr>
        <w:ind w:left="2160" w:hanging="180"/>
      </w:pPr>
    </w:lvl>
    <w:lvl w:ilvl="3" w:tplc="6F20AA8C">
      <w:start w:val="1"/>
      <w:numFmt w:val="decimal"/>
      <w:lvlText w:val="%4."/>
      <w:lvlJc w:val="left"/>
      <w:pPr>
        <w:ind w:left="2880" w:hanging="360"/>
      </w:pPr>
    </w:lvl>
    <w:lvl w:ilvl="4" w:tplc="359022E4">
      <w:start w:val="1"/>
      <w:numFmt w:val="lowerLetter"/>
      <w:lvlText w:val="%5."/>
      <w:lvlJc w:val="left"/>
      <w:pPr>
        <w:ind w:left="3600" w:hanging="360"/>
      </w:pPr>
    </w:lvl>
    <w:lvl w:ilvl="5" w:tplc="FC1A1CFC">
      <w:start w:val="1"/>
      <w:numFmt w:val="lowerRoman"/>
      <w:lvlText w:val="%6."/>
      <w:lvlJc w:val="right"/>
      <w:pPr>
        <w:ind w:left="4320" w:hanging="180"/>
      </w:pPr>
    </w:lvl>
    <w:lvl w:ilvl="6" w:tplc="3FF871F2">
      <w:start w:val="1"/>
      <w:numFmt w:val="decimal"/>
      <w:lvlText w:val="%7."/>
      <w:lvlJc w:val="left"/>
      <w:pPr>
        <w:ind w:left="5040" w:hanging="360"/>
      </w:pPr>
    </w:lvl>
    <w:lvl w:ilvl="7" w:tplc="CE94AEA0">
      <w:start w:val="1"/>
      <w:numFmt w:val="lowerLetter"/>
      <w:lvlText w:val="%8."/>
      <w:lvlJc w:val="left"/>
      <w:pPr>
        <w:ind w:left="5760" w:hanging="360"/>
      </w:pPr>
    </w:lvl>
    <w:lvl w:ilvl="8" w:tplc="A8E83AFC">
      <w:start w:val="1"/>
      <w:numFmt w:val="lowerRoman"/>
      <w:lvlText w:val="%9."/>
      <w:lvlJc w:val="right"/>
      <w:pPr>
        <w:ind w:left="6480" w:hanging="180"/>
      </w:pPr>
    </w:lvl>
  </w:abstractNum>
  <w:abstractNum w:abstractNumId="10" w15:restartNumberingAfterBreak="0">
    <w:nsid w:val="78B745FB"/>
    <w:multiLevelType w:val="hybridMultilevel"/>
    <w:tmpl w:val="992837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D40D8A"/>
    <w:multiLevelType w:val="hybridMultilevel"/>
    <w:tmpl w:val="37A4FDDC"/>
    <w:lvl w:ilvl="0" w:tplc="04250011">
      <w:start w:val="1"/>
      <w:numFmt w:val="decimal"/>
      <w:lvlText w:val="%1)"/>
      <w:lvlJc w:val="left"/>
      <w:pPr>
        <w:ind w:left="840" w:hanging="360"/>
      </w:p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num w:numId="1" w16cid:durableId="300426537">
    <w:abstractNumId w:val="9"/>
  </w:num>
  <w:num w:numId="2" w16cid:durableId="1424837568">
    <w:abstractNumId w:val="1"/>
  </w:num>
  <w:num w:numId="3" w16cid:durableId="1076364920">
    <w:abstractNumId w:val="8"/>
  </w:num>
  <w:num w:numId="4" w16cid:durableId="2066757189">
    <w:abstractNumId w:val="7"/>
  </w:num>
  <w:num w:numId="5" w16cid:durableId="1207528587">
    <w:abstractNumId w:val="2"/>
  </w:num>
  <w:num w:numId="6" w16cid:durableId="1715348503">
    <w:abstractNumId w:val="10"/>
  </w:num>
  <w:num w:numId="7" w16cid:durableId="76244502">
    <w:abstractNumId w:val="6"/>
  </w:num>
  <w:num w:numId="8" w16cid:durableId="403840944">
    <w:abstractNumId w:val="5"/>
  </w:num>
  <w:num w:numId="9" w16cid:durableId="1768426860">
    <w:abstractNumId w:val="3"/>
  </w:num>
  <w:num w:numId="10" w16cid:durableId="830874793">
    <w:abstractNumId w:val="4"/>
  </w:num>
  <w:num w:numId="11" w16cid:durableId="278923928">
    <w:abstractNumId w:val="0"/>
  </w:num>
  <w:num w:numId="12" w16cid:durableId="28442864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25703"/>
    <w:rsid w:val="0000493D"/>
    <w:rsid w:val="00007F52"/>
    <w:rsid w:val="00007FFD"/>
    <w:rsid w:val="00012039"/>
    <w:rsid w:val="0001347F"/>
    <w:rsid w:val="00013B32"/>
    <w:rsid w:val="00015343"/>
    <w:rsid w:val="00015CAB"/>
    <w:rsid w:val="00016B84"/>
    <w:rsid w:val="00016DB3"/>
    <w:rsid w:val="00021A20"/>
    <w:rsid w:val="0002411C"/>
    <w:rsid w:val="00024742"/>
    <w:rsid w:val="00025884"/>
    <w:rsid w:val="000265D7"/>
    <w:rsid w:val="00026EFC"/>
    <w:rsid w:val="00027C01"/>
    <w:rsid w:val="00030A2D"/>
    <w:rsid w:val="00030A4B"/>
    <w:rsid w:val="0003199D"/>
    <w:rsid w:val="000355E0"/>
    <w:rsid w:val="0003605F"/>
    <w:rsid w:val="00036866"/>
    <w:rsid w:val="00037A33"/>
    <w:rsid w:val="00037C68"/>
    <w:rsid w:val="00043931"/>
    <w:rsid w:val="00046869"/>
    <w:rsid w:val="00050670"/>
    <w:rsid w:val="00050A94"/>
    <w:rsid w:val="00051309"/>
    <w:rsid w:val="00052737"/>
    <w:rsid w:val="00052CEF"/>
    <w:rsid w:val="0005556B"/>
    <w:rsid w:val="00056A06"/>
    <w:rsid w:val="000606C8"/>
    <w:rsid w:val="0006073D"/>
    <w:rsid w:val="00062430"/>
    <w:rsid w:val="000658F1"/>
    <w:rsid w:val="00067EFF"/>
    <w:rsid w:val="00071A4D"/>
    <w:rsid w:val="00071A79"/>
    <w:rsid w:val="00072F91"/>
    <w:rsid w:val="00073246"/>
    <w:rsid w:val="00074323"/>
    <w:rsid w:val="000751EE"/>
    <w:rsid w:val="0007602F"/>
    <w:rsid w:val="0007696B"/>
    <w:rsid w:val="000817B1"/>
    <w:rsid w:val="000825FF"/>
    <w:rsid w:val="00082F0A"/>
    <w:rsid w:val="0008506F"/>
    <w:rsid w:val="00085F80"/>
    <w:rsid w:val="00085FCD"/>
    <w:rsid w:val="00086D67"/>
    <w:rsid w:val="0008795C"/>
    <w:rsid w:val="0009180F"/>
    <w:rsid w:val="00093D53"/>
    <w:rsid w:val="0009516C"/>
    <w:rsid w:val="000A34E0"/>
    <w:rsid w:val="000A5111"/>
    <w:rsid w:val="000A5E0A"/>
    <w:rsid w:val="000A6C66"/>
    <w:rsid w:val="000A7CE1"/>
    <w:rsid w:val="000B0742"/>
    <w:rsid w:val="000B0A76"/>
    <w:rsid w:val="000B4B9E"/>
    <w:rsid w:val="000B5293"/>
    <w:rsid w:val="000B65A8"/>
    <w:rsid w:val="000C052A"/>
    <w:rsid w:val="000C0652"/>
    <w:rsid w:val="000C0BDF"/>
    <w:rsid w:val="000C148E"/>
    <w:rsid w:val="000C3E06"/>
    <w:rsid w:val="000C4E2C"/>
    <w:rsid w:val="000C5B95"/>
    <w:rsid w:val="000D3B4D"/>
    <w:rsid w:val="000D4ED2"/>
    <w:rsid w:val="000D5911"/>
    <w:rsid w:val="000E00ED"/>
    <w:rsid w:val="000E1565"/>
    <w:rsid w:val="000E25DF"/>
    <w:rsid w:val="000E2DD6"/>
    <w:rsid w:val="000E40E4"/>
    <w:rsid w:val="000E4F3F"/>
    <w:rsid w:val="000E5109"/>
    <w:rsid w:val="000E596A"/>
    <w:rsid w:val="000E7131"/>
    <w:rsid w:val="000E790B"/>
    <w:rsid w:val="000F1D7C"/>
    <w:rsid w:val="000F3AD0"/>
    <w:rsid w:val="000F548E"/>
    <w:rsid w:val="000F64E6"/>
    <w:rsid w:val="000F73E7"/>
    <w:rsid w:val="0010276F"/>
    <w:rsid w:val="00102F9F"/>
    <w:rsid w:val="00103A03"/>
    <w:rsid w:val="00111BFD"/>
    <w:rsid w:val="00113158"/>
    <w:rsid w:val="00113A34"/>
    <w:rsid w:val="00116B0D"/>
    <w:rsid w:val="00117AAF"/>
    <w:rsid w:val="001200D3"/>
    <w:rsid w:val="00122199"/>
    <w:rsid w:val="001256A5"/>
    <w:rsid w:val="001257A9"/>
    <w:rsid w:val="00126F08"/>
    <w:rsid w:val="0013205C"/>
    <w:rsid w:val="00133C5F"/>
    <w:rsid w:val="00134328"/>
    <w:rsid w:val="001343F0"/>
    <w:rsid w:val="00140BD0"/>
    <w:rsid w:val="00143698"/>
    <w:rsid w:val="00146254"/>
    <w:rsid w:val="00146535"/>
    <w:rsid w:val="00147ECA"/>
    <w:rsid w:val="0015110E"/>
    <w:rsid w:val="0015163E"/>
    <w:rsid w:val="00151EAD"/>
    <w:rsid w:val="00153802"/>
    <w:rsid w:val="00153D27"/>
    <w:rsid w:val="00153D39"/>
    <w:rsid w:val="00154B3C"/>
    <w:rsid w:val="001603E0"/>
    <w:rsid w:val="001611BC"/>
    <w:rsid w:val="00162086"/>
    <w:rsid w:val="0016377E"/>
    <w:rsid w:val="00164E3A"/>
    <w:rsid w:val="00170B3C"/>
    <w:rsid w:val="001712EB"/>
    <w:rsid w:val="00173975"/>
    <w:rsid w:val="001756E1"/>
    <w:rsid w:val="00175B62"/>
    <w:rsid w:val="00176749"/>
    <w:rsid w:val="0017746C"/>
    <w:rsid w:val="0017780F"/>
    <w:rsid w:val="0018149E"/>
    <w:rsid w:val="00181C84"/>
    <w:rsid w:val="00190A6A"/>
    <w:rsid w:val="0019294C"/>
    <w:rsid w:val="001961DA"/>
    <w:rsid w:val="001A05C3"/>
    <w:rsid w:val="001A0BE3"/>
    <w:rsid w:val="001A10C0"/>
    <w:rsid w:val="001A2201"/>
    <w:rsid w:val="001A4830"/>
    <w:rsid w:val="001A5DAE"/>
    <w:rsid w:val="001A64FC"/>
    <w:rsid w:val="001B12F1"/>
    <w:rsid w:val="001B1303"/>
    <w:rsid w:val="001B17BE"/>
    <w:rsid w:val="001B3AEA"/>
    <w:rsid w:val="001B4051"/>
    <w:rsid w:val="001B4C61"/>
    <w:rsid w:val="001B55C7"/>
    <w:rsid w:val="001B61B6"/>
    <w:rsid w:val="001B75F3"/>
    <w:rsid w:val="001C7A9F"/>
    <w:rsid w:val="001E55DA"/>
    <w:rsid w:val="001E65BD"/>
    <w:rsid w:val="001E6AF9"/>
    <w:rsid w:val="001E74FF"/>
    <w:rsid w:val="001E755C"/>
    <w:rsid w:val="001F253B"/>
    <w:rsid w:val="001F4D0A"/>
    <w:rsid w:val="002008EC"/>
    <w:rsid w:val="0020352D"/>
    <w:rsid w:val="00203E7B"/>
    <w:rsid w:val="00204B97"/>
    <w:rsid w:val="00211899"/>
    <w:rsid w:val="00213717"/>
    <w:rsid w:val="002141A3"/>
    <w:rsid w:val="00215A99"/>
    <w:rsid w:val="002169F6"/>
    <w:rsid w:val="00217B3C"/>
    <w:rsid w:val="00217BE2"/>
    <w:rsid w:val="00222FD5"/>
    <w:rsid w:val="00225520"/>
    <w:rsid w:val="00225678"/>
    <w:rsid w:val="00230FD7"/>
    <w:rsid w:val="00231BE5"/>
    <w:rsid w:val="00234102"/>
    <w:rsid w:val="00234226"/>
    <w:rsid w:val="00237B1D"/>
    <w:rsid w:val="002407E8"/>
    <w:rsid w:val="00240905"/>
    <w:rsid w:val="00240CE3"/>
    <w:rsid w:val="002425B9"/>
    <w:rsid w:val="0024353D"/>
    <w:rsid w:val="0024496F"/>
    <w:rsid w:val="00251322"/>
    <w:rsid w:val="002530EE"/>
    <w:rsid w:val="0025456B"/>
    <w:rsid w:val="002547B1"/>
    <w:rsid w:val="00260E66"/>
    <w:rsid w:val="00261361"/>
    <w:rsid w:val="00261654"/>
    <w:rsid w:val="0026231D"/>
    <w:rsid w:val="0026580A"/>
    <w:rsid w:val="00266691"/>
    <w:rsid w:val="002677E5"/>
    <w:rsid w:val="00273245"/>
    <w:rsid w:val="002800D0"/>
    <w:rsid w:val="00281786"/>
    <w:rsid w:val="00283F84"/>
    <w:rsid w:val="002854DB"/>
    <w:rsid w:val="002858F3"/>
    <w:rsid w:val="00287447"/>
    <w:rsid w:val="00290EDE"/>
    <w:rsid w:val="002A0FE6"/>
    <w:rsid w:val="002A4632"/>
    <w:rsid w:val="002A4AE7"/>
    <w:rsid w:val="002A5012"/>
    <w:rsid w:val="002A5AEA"/>
    <w:rsid w:val="002A7469"/>
    <w:rsid w:val="002B10BC"/>
    <w:rsid w:val="002B287D"/>
    <w:rsid w:val="002B2F48"/>
    <w:rsid w:val="002B5547"/>
    <w:rsid w:val="002B5C4C"/>
    <w:rsid w:val="002B5D31"/>
    <w:rsid w:val="002B7ADF"/>
    <w:rsid w:val="002B7F0B"/>
    <w:rsid w:val="002B7F61"/>
    <w:rsid w:val="002C29DB"/>
    <w:rsid w:val="002C2E54"/>
    <w:rsid w:val="002C560D"/>
    <w:rsid w:val="002C6A19"/>
    <w:rsid w:val="002C74EF"/>
    <w:rsid w:val="002CF750"/>
    <w:rsid w:val="002D1553"/>
    <w:rsid w:val="002E1FDE"/>
    <w:rsid w:val="002E4191"/>
    <w:rsid w:val="002E41BF"/>
    <w:rsid w:val="002E5E64"/>
    <w:rsid w:val="002F00AF"/>
    <w:rsid w:val="002F07A8"/>
    <w:rsid w:val="002F0966"/>
    <w:rsid w:val="002F0B3C"/>
    <w:rsid w:val="002F6BD2"/>
    <w:rsid w:val="002F6C06"/>
    <w:rsid w:val="0030399B"/>
    <w:rsid w:val="00305E3C"/>
    <w:rsid w:val="00307D82"/>
    <w:rsid w:val="0030D29B"/>
    <w:rsid w:val="00312192"/>
    <w:rsid w:val="00314EC8"/>
    <w:rsid w:val="003203D1"/>
    <w:rsid w:val="00320C04"/>
    <w:rsid w:val="00320CC1"/>
    <w:rsid w:val="00320E00"/>
    <w:rsid w:val="00320F7E"/>
    <w:rsid w:val="00321BA8"/>
    <w:rsid w:val="00322CBA"/>
    <w:rsid w:val="00325C8E"/>
    <w:rsid w:val="003269D0"/>
    <w:rsid w:val="0032A433"/>
    <w:rsid w:val="00331D85"/>
    <w:rsid w:val="00336D41"/>
    <w:rsid w:val="00341AAE"/>
    <w:rsid w:val="00344489"/>
    <w:rsid w:val="003448AA"/>
    <w:rsid w:val="003452D1"/>
    <w:rsid w:val="00350D2E"/>
    <w:rsid w:val="003515CE"/>
    <w:rsid w:val="00351D74"/>
    <w:rsid w:val="003526EA"/>
    <w:rsid w:val="00354998"/>
    <w:rsid w:val="00355615"/>
    <w:rsid w:val="00355AAA"/>
    <w:rsid w:val="00355D0B"/>
    <w:rsid w:val="00355FAF"/>
    <w:rsid w:val="00356BEA"/>
    <w:rsid w:val="00360067"/>
    <w:rsid w:val="00363512"/>
    <w:rsid w:val="0036351F"/>
    <w:rsid w:val="0036378D"/>
    <w:rsid w:val="003640C8"/>
    <w:rsid w:val="0036612F"/>
    <w:rsid w:val="003702FC"/>
    <w:rsid w:val="003723E1"/>
    <w:rsid w:val="003740D7"/>
    <w:rsid w:val="003753D0"/>
    <w:rsid w:val="0037636B"/>
    <w:rsid w:val="0037650C"/>
    <w:rsid w:val="00384F32"/>
    <w:rsid w:val="003859CC"/>
    <w:rsid w:val="0039008F"/>
    <w:rsid w:val="003907C0"/>
    <w:rsid w:val="00390811"/>
    <w:rsid w:val="003921E7"/>
    <w:rsid w:val="00393A06"/>
    <w:rsid w:val="00396B37"/>
    <w:rsid w:val="0039716D"/>
    <w:rsid w:val="003A2178"/>
    <w:rsid w:val="003A248B"/>
    <w:rsid w:val="003A27EF"/>
    <w:rsid w:val="003A27FB"/>
    <w:rsid w:val="003A33F9"/>
    <w:rsid w:val="003A39B1"/>
    <w:rsid w:val="003A4C4C"/>
    <w:rsid w:val="003A5DCE"/>
    <w:rsid w:val="003A5E1E"/>
    <w:rsid w:val="003A6DD3"/>
    <w:rsid w:val="003B033C"/>
    <w:rsid w:val="003B0779"/>
    <w:rsid w:val="003B0EC9"/>
    <w:rsid w:val="003B5949"/>
    <w:rsid w:val="003B6691"/>
    <w:rsid w:val="003C2332"/>
    <w:rsid w:val="003C278F"/>
    <w:rsid w:val="003C5944"/>
    <w:rsid w:val="003C6987"/>
    <w:rsid w:val="003C741F"/>
    <w:rsid w:val="003D2EE1"/>
    <w:rsid w:val="003D32F5"/>
    <w:rsid w:val="003D6383"/>
    <w:rsid w:val="003D739E"/>
    <w:rsid w:val="003E1AA3"/>
    <w:rsid w:val="003E22EE"/>
    <w:rsid w:val="003E339A"/>
    <w:rsid w:val="003E4C4C"/>
    <w:rsid w:val="003F59FE"/>
    <w:rsid w:val="003F5F34"/>
    <w:rsid w:val="00401305"/>
    <w:rsid w:val="00402820"/>
    <w:rsid w:val="00402D66"/>
    <w:rsid w:val="00402F53"/>
    <w:rsid w:val="00405548"/>
    <w:rsid w:val="00405A95"/>
    <w:rsid w:val="00405D65"/>
    <w:rsid w:val="004076A9"/>
    <w:rsid w:val="00412B43"/>
    <w:rsid w:val="00412BD3"/>
    <w:rsid w:val="0041314F"/>
    <w:rsid w:val="004156B4"/>
    <w:rsid w:val="0041670D"/>
    <w:rsid w:val="00416E7F"/>
    <w:rsid w:val="004215BB"/>
    <w:rsid w:val="00422C48"/>
    <w:rsid w:val="0042328A"/>
    <w:rsid w:val="00423633"/>
    <w:rsid w:val="00424FCB"/>
    <w:rsid w:val="0042546A"/>
    <w:rsid w:val="00425853"/>
    <w:rsid w:val="00433CA1"/>
    <w:rsid w:val="00433EC4"/>
    <w:rsid w:val="00442674"/>
    <w:rsid w:val="004435D2"/>
    <w:rsid w:val="00445014"/>
    <w:rsid w:val="00445A07"/>
    <w:rsid w:val="00446575"/>
    <w:rsid w:val="00446685"/>
    <w:rsid w:val="00453A27"/>
    <w:rsid w:val="004547C3"/>
    <w:rsid w:val="004604D3"/>
    <w:rsid w:val="0046078D"/>
    <w:rsid w:val="0046194F"/>
    <w:rsid w:val="00461A24"/>
    <w:rsid w:val="004626A2"/>
    <w:rsid w:val="00464628"/>
    <w:rsid w:val="004646DF"/>
    <w:rsid w:val="0046478A"/>
    <w:rsid w:val="004671A6"/>
    <w:rsid w:val="004671C3"/>
    <w:rsid w:val="00470178"/>
    <w:rsid w:val="0047248E"/>
    <w:rsid w:val="00477999"/>
    <w:rsid w:val="0048191F"/>
    <w:rsid w:val="00482837"/>
    <w:rsid w:val="00482CAF"/>
    <w:rsid w:val="00483934"/>
    <w:rsid w:val="00485160"/>
    <w:rsid w:val="00490AAF"/>
    <w:rsid w:val="00491D21"/>
    <w:rsid w:val="004947CA"/>
    <w:rsid w:val="00494F76"/>
    <w:rsid w:val="0049563E"/>
    <w:rsid w:val="00495FE7"/>
    <w:rsid w:val="0049794B"/>
    <w:rsid w:val="004A03B5"/>
    <w:rsid w:val="004A08F1"/>
    <w:rsid w:val="004A2BAF"/>
    <w:rsid w:val="004A3242"/>
    <w:rsid w:val="004A41D9"/>
    <w:rsid w:val="004A5545"/>
    <w:rsid w:val="004B08DE"/>
    <w:rsid w:val="004B21B6"/>
    <w:rsid w:val="004B3C07"/>
    <w:rsid w:val="004B5006"/>
    <w:rsid w:val="004B5C08"/>
    <w:rsid w:val="004C0648"/>
    <w:rsid w:val="004C109F"/>
    <w:rsid w:val="004C5248"/>
    <w:rsid w:val="004C633E"/>
    <w:rsid w:val="004C6589"/>
    <w:rsid w:val="004C7F1A"/>
    <w:rsid w:val="004D343C"/>
    <w:rsid w:val="004D4A48"/>
    <w:rsid w:val="004D5C06"/>
    <w:rsid w:val="004D5DC4"/>
    <w:rsid w:val="004D715A"/>
    <w:rsid w:val="004D7356"/>
    <w:rsid w:val="004E0807"/>
    <w:rsid w:val="004E302C"/>
    <w:rsid w:val="004E56C1"/>
    <w:rsid w:val="004E72FF"/>
    <w:rsid w:val="004E75F6"/>
    <w:rsid w:val="004F3024"/>
    <w:rsid w:val="004F3400"/>
    <w:rsid w:val="005005A0"/>
    <w:rsid w:val="005007AC"/>
    <w:rsid w:val="00502EF2"/>
    <w:rsid w:val="00503892"/>
    <w:rsid w:val="005069F1"/>
    <w:rsid w:val="00514EB5"/>
    <w:rsid w:val="00516103"/>
    <w:rsid w:val="005173C5"/>
    <w:rsid w:val="00520772"/>
    <w:rsid w:val="00521354"/>
    <w:rsid w:val="005248CC"/>
    <w:rsid w:val="005277E3"/>
    <w:rsid w:val="0053110D"/>
    <w:rsid w:val="0053131F"/>
    <w:rsid w:val="00531F0A"/>
    <w:rsid w:val="0053237B"/>
    <w:rsid w:val="00532729"/>
    <w:rsid w:val="005349F9"/>
    <w:rsid w:val="00540DBB"/>
    <w:rsid w:val="00541348"/>
    <w:rsid w:val="00541838"/>
    <w:rsid w:val="005433B6"/>
    <w:rsid w:val="00544834"/>
    <w:rsid w:val="00551622"/>
    <w:rsid w:val="005519E9"/>
    <w:rsid w:val="00553269"/>
    <w:rsid w:val="00554B1C"/>
    <w:rsid w:val="00557901"/>
    <w:rsid w:val="00560A3E"/>
    <w:rsid w:val="005626D7"/>
    <w:rsid w:val="00566095"/>
    <w:rsid w:val="005674E8"/>
    <w:rsid w:val="0057208F"/>
    <w:rsid w:val="0057344C"/>
    <w:rsid w:val="00574857"/>
    <w:rsid w:val="005765AD"/>
    <w:rsid w:val="005778FE"/>
    <w:rsid w:val="005822D6"/>
    <w:rsid w:val="00583840"/>
    <w:rsid w:val="00585DA0"/>
    <w:rsid w:val="00591644"/>
    <w:rsid w:val="0059166F"/>
    <w:rsid w:val="005930B1"/>
    <w:rsid w:val="00595DBD"/>
    <w:rsid w:val="00596918"/>
    <w:rsid w:val="005A09FC"/>
    <w:rsid w:val="005A1049"/>
    <w:rsid w:val="005A1D48"/>
    <w:rsid w:val="005A2A7C"/>
    <w:rsid w:val="005A7B0E"/>
    <w:rsid w:val="005A7B6C"/>
    <w:rsid w:val="005B292C"/>
    <w:rsid w:val="005B5A6B"/>
    <w:rsid w:val="005B61D9"/>
    <w:rsid w:val="005B64C5"/>
    <w:rsid w:val="005B777B"/>
    <w:rsid w:val="005C1743"/>
    <w:rsid w:val="005C72B1"/>
    <w:rsid w:val="005C7B41"/>
    <w:rsid w:val="005C7B55"/>
    <w:rsid w:val="005D39C5"/>
    <w:rsid w:val="005D3F15"/>
    <w:rsid w:val="005D6D33"/>
    <w:rsid w:val="005D75A9"/>
    <w:rsid w:val="005E0460"/>
    <w:rsid w:val="005E1ABB"/>
    <w:rsid w:val="005E2767"/>
    <w:rsid w:val="005E46E4"/>
    <w:rsid w:val="005E4B6C"/>
    <w:rsid w:val="005E7A8E"/>
    <w:rsid w:val="005F0224"/>
    <w:rsid w:val="005F14C2"/>
    <w:rsid w:val="005F2D24"/>
    <w:rsid w:val="005F62E8"/>
    <w:rsid w:val="0060337B"/>
    <w:rsid w:val="00614B5F"/>
    <w:rsid w:val="00616993"/>
    <w:rsid w:val="00616B4F"/>
    <w:rsid w:val="00616B8E"/>
    <w:rsid w:val="00616F66"/>
    <w:rsid w:val="006176DE"/>
    <w:rsid w:val="006215B4"/>
    <w:rsid w:val="00622A35"/>
    <w:rsid w:val="006257C6"/>
    <w:rsid w:val="00625DA1"/>
    <w:rsid w:val="00625DE1"/>
    <w:rsid w:val="006260B1"/>
    <w:rsid w:val="00626F0B"/>
    <w:rsid w:val="0062749C"/>
    <w:rsid w:val="00630457"/>
    <w:rsid w:val="00630D75"/>
    <w:rsid w:val="0063260F"/>
    <w:rsid w:val="00632710"/>
    <w:rsid w:val="00633379"/>
    <w:rsid w:val="00633BBF"/>
    <w:rsid w:val="00634813"/>
    <w:rsid w:val="006362FF"/>
    <w:rsid w:val="00640DE5"/>
    <w:rsid w:val="006447BD"/>
    <w:rsid w:val="00652E5B"/>
    <w:rsid w:val="00654F1C"/>
    <w:rsid w:val="00655F45"/>
    <w:rsid w:val="00656382"/>
    <w:rsid w:val="00660E38"/>
    <w:rsid w:val="006637DD"/>
    <w:rsid w:val="00665A86"/>
    <w:rsid w:val="00666573"/>
    <w:rsid w:val="00666877"/>
    <w:rsid w:val="006706C4"/>
    <w:rsid w:val="00671C92"/>
    <w:rsid w:val="0067467B"/>
    <w:rsid w:val="006776FB"/>
    <w:rsid w:val="00680E29"/>
    <w:rsid w:val="00681FE3"/>
    <w:rsid w:val="00684EDC"/>
    <w:rsid w:val="00685B07"/>
    <w:rsid w:val="0068704B"/>
    <w:rsid w:val="00691F47"/>
    <w:rsid w:val="0069224B"/>
    <w:rsid w:val="00693019"/>
    <w:rsid w:val="00694197"/>
    <w:rsid w:val="006945B6"/>
    <w:rsid w:val="006A2805"/>
    <w:rsid w:val="006A3755"/>
    <w:rsid w:val="006A4C54"/>
    <w:rsid w:val="006A6C57"/>
    <w:rsid w:val="006B045B"/>
    <w:rsid w:val="006B5066"/>
    <w:rsid w:val="006B5749"/>
    <w:rsid w:val="006C118E"/>
    <w:rsid w:val="006C6022"/>
    <w:rsid w:val="006C63CE"/>
    <w:rsid w:val="006C6824"/>
    <w:rsid w:val="006C7912"/>
    <w:rsid w:val="006D1AAA"/>
    <w:rsid w:val="006D214A"/>
    <w:rsid w:val="006D58AA"/>
    <w:rsid w:val="006D6D1D"/>
    <w:rsid w:val="006E2FCF"/>
    <w:rsid w:val="006E304E"/>
    <w:rsid w:val="006E6829"/>
    <w:rsid w:val="006F059A"/>
    <w:rsid w:val="006F0AA5"/>
    <w:rsid w:val="006F642C"/>
    <w:rsid w:val="006F6707"/>
    <w:rsid w:val="00700E5F"/>
    <w:rsid w:val="00702203"/>
    <w:rsid w:val="007040A1"/>
    <w:rsid w:val="00712CA3"/>
    <w:rsid w:val="007146DC"/>
    <w:rsid w:val="00715B30"/>
    <w:rsid w:val="007164E3"/>
    <w:rsid w:val="00716E6D"/>
    <w:rsid w:val="00716E76"/>
    <w:rsid w:val="00721C82"/>
    <w:rsid w:val="00722197"/>
    <w:rsid w:val="007238FF"/>
    <w:rsid w:val="00723FA4"/>
    <w:rsid w:val="0072419E"/>
    <w:rsid w:val="0072475D"/>
    <w:rsid w:val="0072681D"/>
    <w:rsid w:val="00730393"/>
    <w:rsid w:val="00736257"/>
    <w:rsid w:val="00740D25"/>
    <w:rsid w:val="00742807"/>
    <w:rsid w:val="00743559"/>
    <w:rsid w:val="00744BBE"/>
    <w:rsid w:val="007453B4"/>
    <w:rsid w:val="00746FA1"/>
    <w:rsid w:val="00747ECE"/>
    <w:rsid w:val="0075086F"/>
    <w:rsid w:val="0075354A"/>
    <w:rsid w:val="00756783"/>
    <w:rsid w:val="00757E03"/>
    <w:rsid w:val="00757FB5"/>
    <w:rsid w:val="0076001D"/>
    <w:rsid w:val="00762F18"/>
    <w:rsid w:val="00765C63"/>
    <w:rsid w:val="00766318"/>
    <w:rsid w:val="00767E71"/>
    <w:rsid w:val="00770E42"/>
    <w:rsid w:val="0077146A"/>
    <w:rsid w:val="0077213D"/>
    <w:rsid w:val="007724F7"/>
    <w:rsid w:val="00772ED2"/>
    <w:rsid w:val="00775C90"/>
    <w:rsid w:val="00780D64"/>
    <w:rsid w:val="0078209D"/>
    <w:rsid w:val="007842FC"/>
    <w:rsid w:val="007904BA"/>
    <w:rsid w:val="00791E20"/>
    <w:rsid w:val="00791EE2"/>
    <w:rsid w:val="007921D7"/>
    <w:rsid w:val="007A5357"/>
    <w:rsid w:val="007A5A97"/>
    <w:rsid w:val="007A6791"/>
    <w:rsid w:val="007A74D3"/>
    <w:rsid w:val="007B2414"/>
    <w:rsid w:val="007B4595"/>
    <w:rsid w:val="007B57A6"/>
    <w:rsid w:val="007B63AC"/>
    <w:rsid w:val="007B6B4C"/>
    <w:rsid w:val="007C0720"/>
    <w:rsid w:val="007C3877"/>
    <w:rsid w:val="007D469D"/>
    <w:rsid w:val="007D4B8F"/>
    <w:rsid w:val="007D5371"/>
    <w:rsid w:val="007D740E"/>
    <w:rsid w:val="007D7D3F"/>
    <w:rsid w:val="007E2F30"/>
    <w:rsid w:val="007E7364"/>
    <w:rsid w:val="007F0985"/>
    <w:rsid w:val="007F361F"/>
    <w:rsid w:val="007F4B06"/>
    <w:rsid w:val="00800818"/>
    <w:rsid w:val="00800D9B"/>
    <w:rsid w:val="00802A7E"/>
    <w:rsid w:val="008043EE"/>
    <w:rsid w:val="00805298"/>
    <w:rsid w:val="0080646D"/>
    <w:rsid w:val="0080703C"/>
    <w:rsid w:val="00807B4E"/>
    <w:rsid w:val="0081005B"/>
    <w:rsid w:val="00811049"/>
    <w:rsid w:val="00813813"/>
    <w:rsid w:val="0081456C"/>
    <w:rsid w:val="008153F1"/>
    <w:rsid w:val="00817E30"/>
    <w:rsid w:val="00819268"/>
    <w:rsid w:val="00820772"/>
    <w:rsid w:val="00822D22"/>
    <w:rsid w:val="00824582"/>
    <w:rsid w:val="008313BE"/>
    <w:rsid w:val="00831705"/>
    <w:rsid w:val="008333AA"/>
    <w:rsid w:val="00833C0A"/>
    <w:rsid w:val="0083666C"/>
    <w:rsid w:val="00836EB9"/>
    <w:rsid w:val="00836F2C"/>
    <w:rsid w:val="008425D7"/>
    <w:rsid w:val="00844F54"/>
    <w:rsid w:val="00846028"/>
    <w:rsid w:val="00846802"/>
    <w:rsid w:val="00850601"/>
    <w:rsid w:val="0085160F"/>
    <w:rsid w:val="008519BB"/>
    <w:rsid w:val="0085270F"/>
    <w:rsid w:val="00854B00"/>
    <w:rsid w:val="00856F3D"/>
    <w:rsid w:val="008629B3"/>
    <w:rsid w:val="00864646"/>
    <w:rsid w:val="0086625D"/>
    <w:rsid w:val="00866F65"/>
    <w:rsid w:val="00871F88"/>
    <w:rsid w:val="00874E67"/>
    <w:rsid w:val="00877250"/>
    <w:rsid w:val="008849CB"/>
    <w:rsid w:val="00884E2F"/>
    <w:rsid w:val="00890E98"/>
    <w:rsid w:val="0089114A"/>
    <w:rsid w:val="00896E76"/>
    <w:rsid w:val="00896F09"/>
    <w:rsid w:val="008A1456"/>
    <w:rsid w:val="008A5DF1"/>
    <w:rsid w:val="008A67D7"/>
    <w:rsid w:val="008A6AE3"/>
    <w:rsid w:val="008A7B3C"/>
    <w:rsid w:val="008B1687"/>
    <w:rsid w:val="008B23A7"/>
    <w:rsid w:val="008B3286"/>
    <w:rsid w:val="008B5B7B"/>
    <w:rsid w:val="008B6D4F"/>
    <w:rsid w:val="008C5187"/>
    <w:rsid w:val="008C707E"/>
    <w:rsid w:val="008D2B6F"/>
    <w:rsid w:val="008D3B32"/>
    <w:rsid w:val="008D5567"/>
    <w:rsid w:val="008D5C7B"/>
    <w:rsid w:val="008D6116"/>
    <w:rsid w:val="008E178A"/>
    <w:rsid w:val="008E2AD7"/>
    <w:rsid w:val="008E3E54"/>
    <w:rsid w:val="008E56B5"/>
    <w:rsid w:val="008E66B1"/>
    <w:rsid w:val="008E7B15"/>
    <w:rsid w:val="008E7FDD"/>
    <w:rsid w:val="008F087B"/>
    <w:rsid w:val="008F0E65"/>
    <w:rsid w:val="008F3DFF"/>
    <w:rsid w:val="008F48BD"/>
    <w:rsid w:val="008F4E79"/>
    <w:rsid w:val="008F558F"/>
    <w:rsid w:val="009000A2"/>
    <w:rsid w:val="009003EA"/>
    <w:rsid w:val="00900C3A"/>
    <w:rsid w:val="009011B4"/>
    <w:rsid w:val="00902042"/>
    <w:rsid w:val="00902F86"/>
    <w:rsid w:val="009042E6"/>
    <w:rsid w:val="009047CC"/>
    <w:rsid w:val="00905533"/>
    <w:rsid w:val="0091003A"/>
    <w:rsid w:val="009102CE"/>
    <w:rsid w:val="00911A6D"/>
    <w:rsid w:val="00912349"/>
    <w:rsid w:val="00914287"/>
    <w:rsid w:val="00914E78"/>
    <w:rsid w:val="00917E4B"/>
    <w:rsid w:val="00925703"/>
    <w:rsid w:val="009262F3"/>
    <w:rsid w:val="00930667"/>
    <w:rsid w:val="00932D49"/>
    <w:rsid w:val="00936CD5"/>
    <w:rsid w:val="00941590"/>
    <w:rsid w:val="00941AB8"/>
    <w:rsid w:val="0094216D"/>
    <w:rsid w:val="00946818"/>
    <w:rsid w:val="00946D14"/>
    <w:rsid w:val="009471DB"/>
    <w:rsid w:val="00947340"/>
    <w:rsid w:val="00950F2F"/>
    <w:rsid w:val="00954DA4"/>
    <w:rsid w:val="00954F93"/>
    <w:rsid w:val="0095778B"/>
    <w:rsid w:val="00957F0D"/>
    <w:rsid w:val="00960AC0"/>
    <w:rsid w:val="0096177A"/>
    <w:rsid w:val="00961A61"/>
    <w:rsid w:val="00965986"/>
    <w:rsid w:val="00972B32"/>
    <w:rsid w:val="009734DC"/>
    <w:rsid w:val="00974F29"/>
    <w:rsid w:val="00976364"/>
    <w:rsid w:val="00976384"/>
    <w:rsid w:val="009802DF"/>
    <w:rsid w:val="00981513"/>
    <w:rsid w:val="00987A72"/>
    <w:rsid w:val="00990EB3"/>
    <w:rsid w:val="009913A4"/>
    <w:rsid w:val="00992A02"/>
    <w:rsid w:val="00995BF4"/>
    <w:rsid w:val="00996AA1"/>
    <w:rsid w:val="00997C48"/>
    <w:rsid w:val="009A0A1D"/>
    <w:rsid w:val="009A128E"/>
    <w:rsid w:val="009A4862"/>
    <w:rsid w:val="009A4EC3"/>
    <w:rsid w:val="009A6AB8"/>
    <w:rsid w:val="009A7C7F"/>
    <w:rsid w:val="009B11C6"/>
    <w:rsid w:val="009B489C"/>
    <w:rsid w:val="009B50CA"/>
    <w:rsid w:val="009B6CB7"/>
    <w:rsid w:val="009B74DC"/>
    <w:rsid w:val="009C2839"/>
    <w:rsid w:val="009C313B"/>
    <w:rsid w:val="009C3AF2"/>
    <w:rsid w:val="009C42D1"/>
    <w:rsid w:val="009C4B15"/>
    <w:rsid w:val="009D14BB"/>
    <w:rsid w:val="009D1671"/>
    <w:rsid w:val="009D18E6"/>
    <w:rsid w:val="009D55E1"/>
    <w:rsid w:val="009D58C7"/>
    <w:rsid w:val="009D605E"/>
    <w:rsid w:val="009E695B"/>
    <w:rsid w:val="009F04F3"/>
    <w:rsid w:val="009F4649"/>
    <w:rsid w:val="009F5672"/>
    <w:rsid w:val="009F7079"/>
    <w:rsid w:val="009F7D6F"/>
    <w:rsid w:val="00A00BD4"/>
    <w:rsid w:val="00A01B95"/>
    <w:rsid w:val="00A021A5"/>
    <w:rsid w:val="00A022B5"/>
    <w:rsid w:val="00A055EC"/>
    <w:rsid w:val="00A068C1"/>
    <w:rsid w:val="00A1227D"/>
    <w:rsid w:val="00A1577B"/>
    <w:rsid w:val="00A17298"/>
    <w:rsid w:val="00A17DFB"/>
    <w:rsid w:val="00A208DE"/>
    <w:rsid w:val="00A21A23"/>
    <w:rsid w:val="00A248DB"/>
    <w:rsid w:val="00A26B29"/>
    <w:rsid w:val="00A26F78"/>
    <w:rsid w:val="00A27CAB"/>
    <w:rsid w:val="00A30E4D"/>
    <w:rsid w:val="00A31219"/>
    <w:rsid w:val="00A32C8D"/>
    <w:rsid w:val="00A33C4E"/>
    <w:rsid w:val="00A33D68"/>
    <w:rsid w:val="00A416D4"/>
    <w:rsid w:val="00A42044"/>
    <w:rsid w:val="00A42189"/>
    <w:rsid w:val="00A43550"/>
    <w:rsid w:val="00A441C7"/>
    <w:rsid w:val="00A44989"/>
    <w:rsid w:val="00A44BB1"/>
    <w:rsid w:val="00A5063A"/>
    <w:rsid w:val="00A5297A"/>
    <w:rsid w:val="00A56139"/>
    <w:rsid w:val="00A56633"/>
    <w:rsid w:val="00A57666"/>
    <w:rsid w:val="00A6255E"/>
    <w:rsid w:val="00A63AE5"/>
    <w:rsid w:val="00A64E1F"/>
    <w:rsid w:val="00A65157"/>
    <w:rsid w:val="00A65920"/>
    <w:rsid w:val="00A71009"/>
    <w:rsid w:val="00A71393"/>
    <w:rsid w:val="00A7144F"/>
    <w:rsid w:val="00A757BB"/>
    <w:rsid w:val="00A777CE"/>
    <w:rsid w:val="00A8089D"/>
    <w:rsid w:val="00A80AE7"/>
    <w:rsid w:val="00A83857"/>
    <w:rsid w:val="00A85CE5"/>
    <w:rsid w:val="00A91D2B"/>
    <w:rsid w:val="00A9647D"/>
    <w:rsid w:val="00A97968"/>
    <w:rsid w:val="00AA18CB"/>
    <w:rsid w:val="00AB0CE0"/>
    <w:rsid w:val="00AB3A91"/>
    <w:rsid w:val="00AB604A"/>
    <w:rsid w:val="00AB6B91"/>
    <w:rsid w:val="00AC01E5"/>
    <w:rsid w:val="00AC30BD"/>
    <w:rsid w:val="00AC3C2B"/>
    <w:rsid w:val="00AC61C2"/>
    <w:rsid w:val="00AC638D"/>
    <w:rsid w:val="00AD069A"/>
    <w:rsid w:val="00AD0E0E"/>
    <w:rsid w:val="00AD1AC3"/>
    <w:rsid w:val="00AD6B90"/>
    <w:rsid w:val="00ADFDC9"/>
    <w:rsid w:val="00AE0E2D"/>
    <w:rsid w:val="00AE1DFA"/>
    <w:rsid w:val="00AE3141"/>
    <w:rsid w:val="00AE39E6"/>
    <w:rsid w:val="00AE56C3"/>
    <w:rsid w:val="00AF1F25"/>
    <w:rsid w:val="00AF2289"/>
    <w:rsid w:val="00AF737B"/>
    <w:rsid w:val="00B030DD"/>
    <w:rsid w:val="00B049D2"/>
    <w:rsid w:val="00B14150"/>
    <w:rsid w:val="00B14765"/>
    <w:rsid w:val="00B157A2"/>
    <w:rsid w:val="00B15C2C"/>
    <w:rsid w:val="00B17596"/>
    <w:rsid w:val="00B21F10"/>
    <w:rsid w:val="00B23EAF"/>
    <w:rsid w:val="00B24DB2"/>
    <w:rsid w:val="00B24F95"/>
    <w:rsid w:val="00B25083"/>
    <w:rsid w:val="00B257E2"/>
    <w:rsid w:val="00B262F0"/>
    <w:rsid w:val="00B27B91"/>
    <w:rsid w:val="00B30136"/>
    <w:rsid w:val="00B32ABC"/>
    <w:rsid w:val="00B33848"/>
    <w:rsid w:val="00B3396C"/>
    <w:rsid w:val="00B34AC0"/>
    <w:rsid w:val="00B37150"/>
    <w:rsid w:val="00B373C3"/>
    <w:rsid w:val="00B42CEB"/>
    <w:rsid w:val="00B43F4F"/>
    <w:rsid w:val="00B45A40"/>
    <w:rsid w:val="00B46700"/>
    <w:rsid w:val="00B5044E"/>
    <w:rsid w:val="00B50AB7"/>
    <w:rsid w:val="00B52E4F"/>
    <w:rsid w:val="00B5502B"/>
    <w:rsid w:val="00B5728F"/>
    <w:rsid w:val="00B6335C"/>
    <w:rsid w:val="00B6494E"/>
    <w:rsid w:val="00B66E3A"/>
    <w:rsid w:val="00B6745D"/>
    <w:rsid w:val="00B70200"/>
    <w:rsid w:val="00B76F73"/>
    <w:rsid w:val="00B77257"/>
    <w:rsid w:val="00B80CDA"/>
    <w:rsid w:val="00B80F5E"/>
    <w:rsid w:val="00B81172"/>
    <w:rsid w:val="00B8403D"/>
    <w:rsid w:val="00B958B0"/>
    <w:rsid w:val="00B95E3A"/>
    <w:rsid w:val="00B9645C"/>
    <w:rsid w:val="00B97A27"/>
    <w:rsid w:val="00BA0C0E"/>
    <w:rsid w:val="00BA2938"/>
    <w:rsid w:val="00BA2C0C"/>
    <w:rsid w:val="00BA4712"/>
    <w:rsid w:val="00BA4729"/>
    <w:rsid w:val="00BB3A4F"/>
    <w:rsid w:val="00BB3E91"/>
    <w:rsid w:val="00BB5912"/>
    <w:rsid w:val="00BB67B8"/>
    <w:rsid w:val="00BB7C96"/>
    <w:rsid w:val="00BC04B3"/>
    <w:rsid w:val="00BC2B6D"/>
    <w:rsid w:val="00BC3182"/>
    <w:rsid w:val="00BC599C"/>
    <w:rsid w:val="00BD011D"/>
    <w:rsid w:val="00BD2E45"/>
    <w:rsid w:val="00BD3CC5"/>
    <w:rsid w:val="00BD57DB"/>
    <w:rsid w:val="00BE1DC9"/>
    <w:rsid w:val="00BE1F6B"/>
    <w:rsid w:val="00BE26A0"/>
    <w:rsid w:val="00BE2D1A"/>
    <w:rsid w:val="00BE4269"/>
    <w:rsid w:val="00BE5022"/>
    <w:rsid w:val="00BE7763"/>
    <w:rsid w:val="00BF35F0"/>
    <w:rsid w:val="00BF3F66"/>
    <w:rsid w:val="00BF4758"/>
    <w:rsid w:val="00BF6023"/>
    <w:rsid w:val="00BF732E"/>
    <w:rsid w:val="00C02606"/>
    <w:rsid w:val="00C02FE2"/>
    <w:rsid w:val="00C05264"/>
    <w:rsid w:val="00C0682F"/>
    <w:rsid w:val="00C06F9F"/>
    <w:rsid w:val="00C076D6"/>
    <w:rsid w:val="00C1082F"/>
    <w:rsid w:val="00C11162"/>
    <w:rsid w:val="00C11F5D"/>
    <w:rsid w:val="00C120D1"/>
    <w:rsid w:val="00C138E8"/>
    <w:rsid w:val="00C17ADC"/>
    <w:rsid w:val="00C20E5A"/>
    <w:rsid w:val="00C210DF"/>
    <w:rsid w:val="00C2759E"/>
    <w:rsid w:val="00C329FA"/>
    <w:rsid w:val="00C35591"/>
    <w:rsid w:val="00C35771"/>
    <w:rsid w:val="00C40270"/>
    <w:rsid w:val="00C42AA8"/>
    <w:rsid w:val="00C4649C"/>
    <w:rsid w:val="00C46A75"/>
    <w:rsid w:val="00C46D61"/>
    <w:rsid w:val="00C47950"/>
    <w:rsid w:val="00C50745"/>
    <w:rsid w:val="00C522A9"/>
    <w:rsid w:val="00C52538"/>
    <w:rsid w:val="00C52710"/>
    <w:rsid w:val="00C52EB8"/>
    <w:rsid w:val="00C572C9"/>
    <w:rsid w:val="00C61556"/>
    <w:rsid w:val="00C6535E"/>
    <w:rsid w:val="00C6794F"/>
    <w:rsid w:val="00C67F45"/>
    <w:rsid w:val="00C7155C"/>
    <w:rsid w:val="00C7220F"/>
    <w:rsid w:val="00C737A3"/>
    <w:rsid w:val="00C76E02"/>
    <w:rsid w:val="00C84B0B"/>
    <w:rsid w:val="00C84B8C"/>
    <w:rsid w:val="00C84DA4"/>
    <w:rsid w:val="00C85198"/>
    <w:rsid w:val="00C86316"/>
    <w:rsid w:val="00C873FF"/>
    <w:rsid w:val="00C941B9"/>
    <w:rsid w:val="00C9461E"/>
    <w:rsid w:val="00C97233"/>
    <w:rsid w:val="00CA4207"/>
    <w:rsid w:val="00CA54A8"/>
    <w:rsid w:val="00CA5E88"/>
    <w:rsid w:val="00CA5F3D"/>
    <w:rsid w:val="00CA7AAF"/>
    <w:rsid w:val="00CB4500"/>
    <w:rsid w:val="00CB48F0"/>
    <w:rsid w:val="00CB7445"/>
    <w:rsid w:val="00CC1790"/>
    <w:rsid w:val="00CC3142"/>
    <w:rsid w:val="00CC4D03"/>
    <w:rsid w:val="00CC50DF"/>
    <w:rsid w:val="00CC6B6B"/>
    <w:rsid w:val="00CC7DAD"/>
    <w:rsid w:val="00CD0179"/>
    <w:rsid w:val="00CD097D"/>
    <w:rsid w:val="00CD3433"/>
    <w:rsid w:val="00CE5C73"/>
    <w:rsid w:val="00CE5E7A"/>
    <w:rsid w:val="00CF352E"/>
    <w:rsid w:val="00CF4047"/>
    <w:rsid w:val="00CF56BA"/>
    <w:rsid w:val="00CF7AB9"/>
    <w:rsid w:val="00D06DBE"/>
    <w:rsid w:val="00D07CF6"/>
    <w:rsid w:val="00D104CC"/>
    <w:rsid w:val="00D10AE1"/>
    <w:rsid w:val="00D11AFC"/>
    <w:rsid w:val="00D13438"/>
    <w:rsid w:val="00D14AB8"/>
    <w:rsid w:val="00D14BBF"/>
    <w:rsid w:val="00D15470"/>
    <w:rsid w:val="00D166A3"/>
    <w:rsid w:val="00D166E3"/>
    <w:rsid w:val="00D17047"/>
    <w:rsid w:val="00D200D3"/>
    <w:rsid w:val="00D204C4"/>
    <w:rsid w:val="00D22139"/>
    <w:rsid w:val="00D222C3"/>
    <w:rsid w:val="00D26876"/>
    <w:rsid w:val="00D275FA"/>
    <w:rsid w:val="00D30F5E"/>
    <w:rsid w:val="00D325E3"/>
    <w:rsid w:val="00D32855"/>
    <w:rsid w:val="00D32E25"/>
    <w:rsid w:val="00D33769"/>
    <w:rsid w:val="00D34331"/>
    <w:rsid w:val="00D34569"/>
    <w:rsid w:val="00D4266D"/>
    <w:rsid w:val="00D431BB"/>
    <w:rsid w:val="00D438A6"/>
    <w:rsid w:val="00D440D4"/>
    <w:rsid w:val="00D47A2E"/>
    <w:rsid w:val="00D5004A"/>
    <w:rsid w:val="00D50093"/>
    <w:rsid w:val="00D50230"/>
    <w:rsid w:val="00D5211B"/>
    <w:rsid w:val="00D55AB6"/>
    <w:rsid w:val="00D56030"/>
    <w:rsid w:val="00D57D15"/>
    <w:rsid w:val="00D60F17"/>
    <w:rsid w:val="00D61552"/>
    <w:rsid w:val="00D61595"/>
    <w:rsid w:val="00D6663E"/>
    <w:rsid w:val="00D66E11"/>
    <w:rsid w:val="00D6768A"/>
    <w:rsid w:val="00D676F3"/>
    <w:rsid w:val="00D71BB8"/>
    <w:rsid w:val="00D725ED"/>
    <w:rsid w:val="00D73482"/>
    <w:rsid w:val="00D74A7D"/>
    <w:rsid w:val="00D74BB8"/>
    <w:rsid w:val="00D75EE2"/>
    <w:rsid w:val="00D77B82"/>
    <w:rsid w:val="00D804DA"/>
    <w:rsid w:val="00D81E11"/>
    <w:rsid w:val="00D8354E"/>
    <w:rsid w:val="00D8721E"/>
    <w:rsid w:val="00D91C49"/>
    <w:rsid w:val="00D931D9"/>
    <w:rsid w:val="00D94D56"/>
    <w:rsid w:val="00D95D7C"/>
    <w:rsid w:val="00D96278"/>
    <w:rsid w:val="00D9723F"/>
    <w:rsid w:val="00D97254"/>
    <w:rsid w:val="00DA073E"/>
    <w:rsid w:val="00DA0ACA"/>
    <w:rsid w:val="00DA5E59"/>
    <w:rsid w:val="00DA6859"/>
    <w:rsid w:val="00DA6C1F"/>
    <w:rsid w:val="00DA7907"/>
    <w:rsid w:val="00DB3803"/>
    <w:rsid w:val="00DB3F4A"/>
    <w:rsid w:val="00DB425C"/>
    <w:rsid w:val="00DB6B6E"/>
    <w:rsid w:val="00DB6E51"/>
    <w:rsid w:val="00DC0BDE"/>
    <w:rsid w:val="00DC3380"/>
    <w:rsid w:val="00DC38EB"/>
    <w:rsid w:val="00DC3F6F"/>
    <w:rsid w:val="00DC49D4"/>
    <w:rsid w:val="00DC66A1"/>
    <w:rsid w:val="00DCE16D"/>
    <w:rsid w:val="00DD202D"/>
    <w:rsid w:val="00DD568F"/>
    <w:rsid w:val="00DD6680"/>
    <w:rsid w:val="00DE1024"/>
    <w:rsid w:val="00DE5632"/>
    <w:rsid w:val="00DE5A5F"/>
    <w:rsid w:val="00DE605E"/>
    <w:rsid w:val="00DE69EA"/>
    <w:rsid w:val="00DF02CA"/>
    <w:rsid w:val="00DF047E"/>
    <w:rsid w:val="00DF04E4"/>
    <w:rsid w:val="00DF3FB7"/>
    <w:rsid w:val="00DF4AF9"/>
    <w:rsid w:val="00DF510D"/>
    <w:rsid w:val="00DF5C9C"/>
    <w:rsid w:val="00E00069"/>
    <w:rsid w:val="00E0504F"/>
    <w:rsid w:val="00E05E38"/>
    <w:rsid w:val="00E12038"/>
    <w:rsid w:val="00E12209"/>
    <w:rsid w:val="00E12998"/>
    <w:rsid w:val="00E13882"/>
    <w:rsid w:val="00E13C81"/>
    <w:rsid w:val="00E1434B"/>
    <w:rsid w:val="00E229EA"/>
    <w:rsid w:val="00E23B5E"/>
    <w:rsid w:val="00E24502"/>
    <w:rsid w:val="00E24E28"/>
    <w:rsid w:val="00E2503B"/>
    <w:rsid w:val="00E250E7"/>
    <w:rsid w:val="00E2562A"/>
    <w:rsid w:val="00E2623E"/>
    <w:rsid w:val="00E27C6E"/>
    <w:rsid w:val="00E37CBA"/>
    <w:rsid w:val="00E40B5C"/>
    <w:rsid w:val="00E446F5"/>
    <w:rsid w:val="00E450C2"/>
    <w:rsid w:val="00E45FA2"/>
    <w:rsid w:val="00E61734"/>
    <w:rsid w:val="00E654FC"/>
    <w:rsid w:val="00E661EE"/>
    <w:rsid w:val="00E66498"/>
    <w:rsid w:val="00E6659C"/>
    <w:rsid w:val="00E66E1E"/>
    <w:rsid w:val="00E712D5"/>
    <w:rsid w:val="00E73071"/>
    <w:rsid w:val="00E75CE7"/>
    <w:rsid w:val="00E76BB6"/>
    <w:rsid w:val="00E80BA8"/>
    <w:rsid w:val="00E80C54"/>
    <w:rsid w:val="00E820DB"/>
    <w:rsid w:val="00E827C1"/>
    <w:rsid w:val="00E82FE3"/>
    <w:rsid w:val="00E85498"/>
    <w:rsid w:val="00E855BC"/>
    <w:rsid w:val="00E879DE"/>
    <w:rsid w:val="00E87E13"/>
    <w:rsid w:val="00E90969"/>
    <w:rsid w:val="00E94493"/>
    <w:rsid w:val="00E950CF"/>
    <w:rsid w:val="00E9529C"/>
    <w:rsid w:val="00EA040E"/>
    <w:rsid w:val="00EA11BE"/>
    <w:rsid w:val="00EA44A2"/>
    <w:rsid w:val="00EA5E55"/>
    <w:rsid w:val="00EA64C1"/>
    <w:rsid w:val="00EB41A4"/>
    <w:rsid w:val="00EB496E"/>
    <w:rsid w:val="00EB5F47"/>
    <w:rsid w:val="00EB69D9"/>
    <w:rsid w:val="00EB6C4E"/>
    <w:rsid w:val="00EC3667"/>
    <w:rsid w:val="00EC48D3"/>
    <w:rsid w:val="00ED0E11"/>
    <w:rsid w:val="00ED2248"/>
    <w:rsid w:val="00ED2A91"/>
    <w:rsid w:val="00ED56FB"/>
    <w:rsid w:val="00EE0EE4"/>
    <w:rsid w:val="00EE128B"/>
    <w:rsid w:val="00EE5E22"/>
    <w:rsid w:val="00EE6400"/>
    <w:rsid w:val="00EE74FD"/>
    <w:rsid w:val="00EF22B1"/>
    <w:rsid w:val="00EF509A"/>
    <w:rsid w:val="00EF7974"/>
    <w:rsid w:val="00F018D0"/>
    <w:rsid w:val="00F04DD1"/>
    <w:rsid w:val="00F06678"/>
    <w:rsid w:val="00F126BC"/>
    <w:rsid w:val="00F12D54"/>
    <w:rsid w:val="00F12DE7"/>
    <w:rsid w:val="00F13F51"/>
    <w:rsid w:val="00F148B5"/>
    <w:rsid w:val="00F15721"/>
    <w:rsid w:val="00F17563"/>
    <w:rsid w:val="00F17B2A"/>
    <w:rsid w:val="00F21D1F"/>
    <w:rsid w:val="00F225EE"/>
    <w:rsid w:val="00F274FF"/>
    <w:rsid w:val="00F33723"/>
    <w:rsid w:val="00F33737"/>
    <w:rsid w:val="00F41E09"/>
    <w:rsid w:val="00F42486"/>
    <w:rsid w:val="00F43DC9"/>
    <w:rsid w:val="00F4432D"/>
    <w:rsid w:val="00F44CDB"/>
    <w:rsid w:val="00F462FB"/>
    <w:rsid w:val="00F47C56"/>
    <w:rsid w:val="00F47DE8"/>
    <w:rsid w:val="00F52CF0"/>
    <w:rsid w:val="00F53493"/>
    <w:rsid w:val="00F552FF"/>
    <w:rsid w:val="00F6151A"/>
    <w:rsid w:val="00F6153C"/>
    <w:rsid w:val="00F62BD4"/>
    <w:rsid w:val="00F63A71"/>
    <w:rsid w:val="00F65293"/>
    <w:rsid w:val="00F724DA"/>
    <w:rsid w:val="00F72885"/>
    <w:rsid w:val="00F732AD"/>
    <w:rsid w:val="00F74A11"/>
    <w:rsid w:val="00F76A79"/>
    <w:rsid w:val="00F81D22"/>
    <w:rsid w:val="00F8337B"/>
    <w:rsid w:val="00F861EB"/>
    <w:rsid w:val="00F91908"/>
    <w:rsid w:val="00F950C3"/>
    <w:rsid w:val="00FB2153"/>
    <w:rsid w:val="00FB2B59"/>
    <w:rsid w:val="00FB3015"/>
    <w:rsid w:val="00FB3B23"/>
    <w:rsid w:val="00FB410E"/>
    <w:rsid w:val="00FB4EA2"/>
    <w:rsid w:val="00FB6219"/>
    <w:rsid w:val="00FC1E9E"/>
    <w:rsid w:val="00FC2E09"/>
    <w:rsid w:val="00FC40A6"/>
    <w:rsid w:val="00FC464D"/>
    <w:rsid w:val="00FC567A"/>
    <w:rsid w:val="00FD5A79"/>
    <w:rsid w:val="00FD7DB0"/>
    <w:rsid w:val="00FE0C8A"/>
    <w:rsid w:val="00FE0DA7"/>
    <w:rsid w:val="00FE546A"/>
    <w:rsid w:val="00FE660F"/>
    <w:rsid w:val="00FF701B"/>
    <w:rsid w:val="010824E9"/>
    <w:rsid w:val="01B8C970"/>
    <w:rsid w:val="01C986D0"/>
    <w:rsid w:val="01DCF402"/>
    <w:rsid w:val="01E0B586"/>
    <w:rsid w:val="01EEB0D3"/>
    <w:rsid w:val="022701B7"/>
    <w:rsid w:val="0252D762"/>
    <w:rsid w:val="029A706B"/>
    <w:rsid w:val="02C553BC"/>
    <w:rsid w:val="032D4134"/>
    <w:rsid w:val="03930F1D"/>
    <w:rsid w:val="03C6BD86"/>
    <w:rsid w:val="03D18ACD"/>
    <w:rsid w:val="04473CC3"/>
    <w:rsid w:val="046322DA"/>
    <w:rsid w:val="04B2FA38"/>
    <w:rsid w:val="050CFB91"/>
    <w:rsid w:val="052D3959"/>
    <w:rsid w:val="0535B886"/>
    <w:rsid w:val="05509BC4"/>
    <w:rsid w:val="056A2F85"/>
    <w:rsid w:val="05870B75"/>
    <w:rsid w:val="0591563B"/>
    <w:rsid w:val="06558E4F"/>
    <w:rsid w:val="06A80645"/>
    <w:rsid w:val="06F1F47B"/>
    <w:rsid w:val="06FD6062"/>
    <w:rsid w:val="07157AE4"/>
    <w:rsid w:val="07812B46"/>
    <w:rsid w:val="0786CB5B"/>
    <w:rsid w:val="079D0C36"/>
    <w:rsid w:val="07C19FA3"/>
    <w:rsid w:val="07E61CC4"/>
    <w:rsid w:val="0842AA2B"/>
    <w:rsid w:val="08A3AC84"/>
    <w:rsid w:val="08B2F0CC"/>
    <w:rsid w:val="09056B6B"/>
    <w:rsid w:val="094CB43B"/>
    <w:rsid w:val="09712529"/>
    <w:rsid w:val="098B4915"/>
    <w:rsid w:val="09B9C033"/>
    <w:rsid w:val="0A003945"/>
    <w:rsid w:val="0A08180E"/>
    <w:rsid w:val="0A594BEB"/>
    <w:rsid w:val="0A9F750E"/>
    <w:rsid w:val="0B03B0DE"/>
    <w:rsid w:val="0B80B565"/>
    <w:rsid w:val="0B90AFA7"/>
    <w:rsid w:val="0BD2428A"/>
    <w:rsid w:val="0C031364"/>
    <w:rsid w:val="0C18B18F"/>
    <w:rsid w:val="0C2213D5"/>
    <w:rsid w:val="0C64F8A4"/>
    <w:rsid w:val="0C6DD832"/>
    <w:rsid w:val="0CB43C9B"/>
    <w:rsid w:val="0CB962E1"/>
    <w:rsid w:val="0D57E755"/>
    <w:rsid w:val="0DA76D36"/>
    <w:rsid w:val="0DB518D6"/>
    <w:rsid w:val="0E31CB70"/>
    <w:rsid w:val="0E50AF54"/>
    <w:rsid w:val="0E69D7A3"/>
    <w:rsid w:val="0EB5F628"/>
    <w:rsid w:val="0EDDA22C"/>
    <w:rsid w:val="0F08A6D8"/>
    <w:rsid w:val="0F0AC0DE"/>
    <w:rsid w:val="0F15DF7D"/>
    <w:rsid w:val="0F293DBD"/>
    <w:rsid w:val="0F42C397"/>
    <w:rsid w:val="0F94E68A"/>
    <w:rsid w:val="0FA5E934"/>
    <w:rsid w:val="10034A60"/>
    <w:rsid w:val="1028D04B"/>
    <w:rsid w:val="103C71A4"/>
    <w:rsid w:val="10DD1D40"/>
    <w:rsid w:val="112C3912"/>
    <w:rsid w:val="114B1BF0"/>
    <w:rsid w:val="11BB8FB5"/>
    <w:rsid w:val="11E1DF38"/>
    <w:rsid w:val="1252101A"/>
    <w:rsid w:val="126B8179"/>
    <w:rsid w:val="1290F6D7"/>
    <w:rsid w:val="12A2D594"/>
    <w:rsid w:val="12BEA979"/>
    <w:rsid w:val="12DC9613"/>
    <w:rsid w:val="131B3790"/>
    <w:rsid w:val="13930332"/>
    <w:rsid w:val="139AFA1C"/>
    <w:rsid w:val="13A3C6EA"/>
    <w:rsid w:val="140C5484"/>
    <w:rsid w:val="14247D72"/>
    <w:rsid w:val="1457CE54"/>
    <w:rsid w:val="148602A4"/>
    <w:rsid w:val="14C65DB2"/>
    <w:rsid w:val="14D041D4"/>
    <w:rsid w:val="14E5CE0C"/>
    <w:rsid w:val="14ECA3F1"/>
    <w:rsid w:val="15153627"/>
    <w:rsid w:val="1525AFDD"/>
    <w:rsid w:val="15361AAA"/>
    <w:rsid w:val="15FE0DA4"/>
    <w:rsid w:val="1696DB38"/>
    <w:rsid w:val="1769601C"/>
    <w:rsid w:val="17763221"/>
    <w:rsid w:val="17A35E56"/>
    <w:rsid w:val="17AEC6EF"/>
    <w:rsid w:val="17B5EC50"/>
    <w:rsid w:val="17BCA8A2"/>
    <w:rsid w:val="17CC465D"/>
    <w:rsid w:val="17D5F0CA"/>
    <w:rsid w:val="17DCD837"/>
    <w:rsid w:val="1805A8E0"/>
    <w:rsid w:val="18255061"/>
    <w:rsid w:val="18327A1D"/>
    <w:rsid w:val="1852A574"/>
    <w:rsid w:val="1906EFEB"/>
    <w:rsid w:val="194070B2"/>
    <w:rsid w:val="194BB0F6"/>
    <w:rsid w:val="1958EA54"/>
    <w:rsid w:val="195D189F"/>
    <w:rsid w:val="196835B0"/>
    <w:rsid w:val="19728596"/>
    <w:rsid w:val="198CD15F"/>
    <w:rsid w:val="19C0763B"/>
    <w:rsid w:val="1A3195A0"/>
    <w:rsid w:val="1A4F68B7"/>
    <w:rsid w:val="1A5781FC"/>
    <w:rsid w:val="1AFA35F8"/>
    <w:rsid w:val="1BC418A7"/>
    <w:rsid w:val="1BFF8E65"/>
    <w:rsid w:val="1C0751A1"/>
    <w:rsid w:val="1C69A3F0"/>
    <w:rsid w:val="1C72D6F6"/>
    <w:rsid w:val="1CB39601"/>
    <w:rsid w:val="1D403B9A"/>
    <w:rsid w:val="1D8D11CF"/>
    <w:rsid w:val="1DCBE4CE"/>
    <w:rsid w:val="1E0E633B"/>
    <w:rsid w:val="1E15BA3F"/>
    <w:rsid w:val="1E21D334"/>
    <w:rsid w:val="1E267590"/>
    <w:rsid w:val="1E9313BA"/>
    <w:rsid w:val="1F52DE5F"/>
    <w:rsid w:val="1FAA6EA4"/>
    <w:rsid w:val="2065C68B"/>
    <w:rsid w:val="20BB0616"/>
    <w:rsid w:val="20C62E56"/>
    <w:rsid w:val="213B91CA"/>
    <w:rsid w:val="213EF00E"/>
    <w:rsid w:val="21502129"/>
    <w:rsid w:val="21BAC4E4"/>
    <w:rsid w:val="225389B1"/>
    <w:rsid w:val="22B87DDB"/>
    <w:rsid w:val="22CD5DAB"/>
    <w:rsid w:val="22F901FD"/>
    <w:rsid w:val="230DB4B3"/>
    <w:rsid w:val="23B0219F"/>
    <w:rsid w:val="23C2FC44"/>
    <w:rsid w:val="23C86427"/>
    <w:rsid w:val="23D10C9C"/>
    <w:rsid w:val="23D71AE5"/>
    <w:rsid w:val="24058766"/>
    <w:rsid w:val="2428AAF8"/>
    <w:rsid w:val="243F8019"/>
    <w:rsid w:val="249FD572"/>
    <w:rsid w:val="24C2A0DA"/>
    <w:rsid w:val="24C9D308"/>
    <w:rsid w:val="24F06680"/>
    <w:rsid w:val="25B15620"/>
    <w:rsid w:val="26395AE8"/>
    <w:rsid w:val="26AC4E78"/>
    <w:rsid w:val="26AF5889"/>
    <w:rsid w:val="26C4C4EF"/>
    <w:rsid w:val="26CD287C"/>
    <w:rsid w:val="26DAD9DA"/>
    <w:rsid w:val="26DCC94E"/>
    <w:rsid w:val="2710EE84"/>
    <w:rsid w:val="2730E767"/>
    <w:rsid w:val="2739240F"/>
    <w:rsid w:val="275566D3"/>
    <w:rsid w:val="27C801CD"/>
    <w:rsid w:val="27C90130"/>
    <w:rsid w:val="27D4BA9F"/>
    <w:rsid w:val="27FF5231"/>
    <w:rsid w:val="28998C5F"/>
    <w:rsid w:val="28B707F7"/>
    <w:rsid w:val="2953FF8B"/>
    <w:rsid w:val="296E6C79"/>
    <w:rsid w:val="29814B40"/>
    <w:rsid w:val="298E934E"/>
    <w:rsid w:val="2996C199"/>
    <w:rsid w:val="29A7C38D"/>
    <w:rsid w:val="29C30D4F"/>
    <w:rsid w:val="2A46020C"/>
    <w:rsid w:val="2A4ADFAF"/>
    <w:rsid w:val="2AA4E0F7"/>
    <w:rsid w:val="2B1B2BC9"/>
    <w:rsid w:val="2B7C9843"/>
    <w:rsid w:val="2B7ED77B"/>
    <w:rsid w:val="2B97F276"/>
    <w:rsid w:val="2BADFF20"/>
    <w:rsid w:val="2BF1BE20"/>
    <w:rsid w:val="2C13AC10"/>
    <w:rsid w:val="2C46A468"/>
    <w:rsid w:val="2C70FFAD"/>
    <w:rsid w:val="2CD808E6"/>
    <w:rsid w:val="2CFB0CF9"/>
    <w:rsid w:val="2D053DE4"/>
    <w:rsid w:val="2D3A0EFD"/>
    <w:rsid w:val="2D424ED2"/>
    <w:rsid w:val="2D554DE7"/>
    <w:rsid w:val="2D8E2DA4"/>
    <w:rsid w:val="2DA75C66"/>
    <w:rsid w:val="2DB94171"/>
    <w:rsid w:val="2E2DF82A"/>
    <w:rsid w:val="2F45E952"/>
    <w:rsid w:val="2F504D0D"/>
    <w:rsid w:val="2F758C17"/>
    <w:rsid w:val="30498858"/>
    <w:rsid w:val="305B45D5"/>
    <w:rsid w:val="305D4775"/>
    <w:rsid w:val="307F76A7"/>
    <w:rsid w:val="316200C2"/>
    <w:rsid w:val="31C35828"/>
    <w:rsid w:val="31E614D3"/>
    <w:rsid w:val="31FA6971"/>
    <w:rsid w:val="32472703"/>
    <w:rsid w:val="3282EEC9"/>
    <w:rsid w:val="32A9DBC4"/>
    <w:rsid w:val="32AB1750"/>
    <w:rsid w:val="32BD05BA"/>
    <w:rsid w:val="32E59A03"/>
    <w:rsid w:val="332A04D4"/>
    <w:rsid w:val="3342DB4C"/>
    <w:rsid w:val="335CF963"/>
    <w:rsid w:val="339A9642"/>
    <w:rsid w:val="33A51E12"/>
    <w:rsid w:val="33A6237F"/>
    <w:rsid w:val="33DD6609"/>
    <w:rsid w:val="33E51DA4"/>
    <w:rsid w:val="33EC3761"/>
    <w:rsid w:val="342BC7BA"/>
    <w:rsid w:val="344AD235"/>
    <w:rsid w:val="346D3400"/>
    <w:rsid w:val="34AB1AB1"/>
    <w:rsid w:val="34CE6157"/>
    <w:rsid w:val="350077E2"/>
    <w:rsid w:val="351AC3B9"/>
    <w:rsid w:val="35566130"/>
    <w:rsid w:val="3610AA2A"/>
    <w:rsid w:val="3627245C"/>
    <w:rsid w:val="363AAE8E"/>
    <w:rsid w:val="363F72C6"/>
    <w:rsid w:val="3648B0F0"/>
    <w:rsid w:val="367042D3"/>
    <w:rsid w:val="36818152"/>
    <w:rsid w:val="370BDD08"/>
    <w:rsid w:val="3744D05F"/>
    <w:rsid w:val="376F3B0E"/>
    <w:rsid w:val="377A65B1"/>
    <w:rsid w:val="378BDFF6"/>
    <w:rsid w:val="38161BC9"/>
    <w:rsid w:val="3866B2E0"/>
    <w:rsid w:val="38A0F6F4"/>
    <w:rsid w:val="38A7054A"/>
    <w:rsid w:val="38ADBE5D"/>
    <w:rsid w:val="38F43B5F"/>
    <w:rsid w:val="39AB2636"/>
    <w:rsid w:val="39F69DD6"/>
    <w:rsid w:val="39FD517C"/>
    <w:rsid w:val="3A09C893"/>
    <w:rsid w:val="3A0AA8DB"/>
    <w:rsid w:val="3A2A7253"/>
    <w:rsid w:val="3A2A9ADD"/>
    <w:rsid w:val="3A438E5D"/>
    <w:rsid w:val="3A6C21A8"/>
    <w:rsid w:val="3A96E5D4"/>
    <w:rsid w:val="3AF00527"/>
    <w:rsid w:val="3AF3E89D"/>
    <w:rsid w:val="3B01E1E2"/>
    <w:rsid w:val="3B032FEF"/>
    <w:rsid w:val="3B1A4BE8"/>
    <w:rsid w:val="3B1AFEB4"/>
    <w:rsid w:val="3B20D3D1"/>
    <w:rsid w:val="3B22DC8D"/>
    <w:rsid w:val="3BA13A71"/>
    <w:rsid w:val="3BD94F45"/>
    <w:rsid w:val="3BE49BFE"/>
    <w:rsid w:val="3BF2F298"/>
    <w:rsid w:val="3C3CCB23"/>
    <w:rsid w:val="3CFD3EA7"/>
    <w:rsid w:val="3D32738E"/>
    <w:rsid w:val="3D4A1D8C"/>
    <w:rsid w:val="3D4E9193"/>
    <w:rsid w:val="3D56AE00"/>
    <w:rsid w:val="3D988DC6"/>
    <w:rsid w:val="3D98D01F"/>
    <w:rsid w:val="3E1AEFD7"/>
    <w:rsid w:val="3E27BEB6"/>
    <w:rsid w:val="3E9183C6"/>
    <w:rsid w:val="3EC4E213"/>
    <w:rsid w:val="3EF9913A"/>
    <w:rsid w:val="3EFFBF14"/>
    <w:rsid w:val="3F1A47D5"/>
    <w:rsid w:val="3F2BBDFC"/>
    <w:rsid w:val="3FA608E2"/>
    <w:rsid w:val="3FB4772C"/>
    <w:rsid w:val="3FCF245B"/>
    <w:rsid w:val="40240FB7"/>
    <w:rsid w:val="40635853"/>
    <w:rsid w:val="40934F4E"/>
    <w:rsid w:val="40AE35AB"/>
    <w:rsid w:val="40B64D61"/>
    <w:rsid w:val="40C26DBA"/>
    <w:rsid w:val="40F24568"/>
    <w:rsid w:val="40F381E7"/>
    <w:rsid w:val="4197F455"/>
    <w:rsid w:val="41D69710"/>
    <w:rsid w:val="4285B4F5"/>
    <w:rsid w:val="42A1519C"/>
    <w:rsid w:val="42E99EE2"/>
    <w:rsid w:val="43007B19"/>
    <w:rsid w:val="4308F732"/>
    <w:rsid w:val="43EA89F6"/>
    <w:rsid w:val="44096D14"/>
    <w:rsid w:val="447BD4AD"/>
    <w:rsid w:val="44BBFA38"/>
    <w:rsid w:val="44C81EA2"/>
    <w:rsid w:val="44CB3073"/>
    <w:rsid w:val="44DE41B8"/>
    <w:rsid w:val="450FD963"/>
    <w:rsid w:val="4541B24F"/>
    <w:rsid w:val="4572A304"/>
    <w:rsid w:val="45B58941"/>
    <w:rsid w:val="4609BC43"/>
    <w:rsid w:val="464A9BB9"/>
    <w:rsid w:val="46C1E526"/>
    <w:rsid w:val="46E3C21A"/>
    <w:rsid w:val="47217336"/>
    <w:rsid w:val="479050AF"/>
    <w:rsid w:val="47EA55FA"/>
    <w:rsid w:val="47F891B3"/>
    <w:rsid w:val="480441D9"/>
    <w:rsid w:val="484F40D6"/>
    <w:rsid w:val="486AB6E2"/>
    <w:rsid w:val="4883D87B"/>
    <w:rsid w:val="48967573"/>
    <w:rsid w:val="48988BAE"/>
    <w:rsid w:val="48C750D4"/>
    <w:rsid w:val="48F99ED6"/>
    <w:rsid w:val="48FA88F7"/>
    <w:rsid w:val="490FD96C"/>
    <w:rsid w:val="494CBF21"/>
    <w:rsid w:val="49526580"/>
    <w:rsid w:val="496B3F8C"/>
    <w:rsid w:val="49945C4C"/>
    <w:rsid w:val="49A86EBA"/>
    <w:rsid w:val="4A097659"/>
    <w:rsid w:val="4A0AF5F2"/>
    <w:rsid w:val="4A13D1C9"/>
    <w:rsid w:val="4AEC22E5"/>
    <w:rsid w:val="4B01358B"/>
    <w:rsid w:val="4B02EC25"/>
    <w:rsid w:val="4B3DEA1C"/>
    <w:rsid w:val="4B50AAF4"/>
    <w:rsid w:val="4B51E2F5"/>
    <w:rsid w:val="4B5E5BB9"/>
    <w:rsid w:val="4B847E4B"/>
    <w:rsid w:val="4B8F4588"/>
    <w:rsid w:val="4BF6C1E0"/>
    <w:rsid w:val="4C11BDF0"/>
    <w:rsid w:val="4C51ED6C"/>
    <w:rsid w:val="4C58DDF8"/>
    <w:rsid w:val="4CC17E0F"/>
    <w:rsid w:val="4D250907"/>
    <w:rsid w:val="4D782474"/>
    <w:rsid w:val="4DA0052B"/>
    <w:rsid w:val="4DA0302F"/>
    <w:rsid w:val="4DFEA784"/>
    <w:rsid w:val="4E64015E"/>
    <w:rsid w:val="4E8E22F1"/>
    <w:rsid w:val="4EB07FDD"/>
    <w:rsid w:val="4EC5CBBD"/>
    <w:rsid w:val="4F00DB91"/>
    <w:rsid w:val="4F01529C"/>
    <w:rsid w:val="4FC9ACAA"/>
    <w:rsid w:val="50417D49"/>
    <w:rsid w:val="504AE5B2"/>
    <w:rsid w:val="50A8BE26"/>
    <w:rsid w:val="50AD332E"/>
    <w:rsid w:val="513D48AC"/>
    <w:rsid w:val="523ADE17"/>
    <w:rsid w:val="52555A3E"/>
    <w:rsid w:val="5263813F"/>
    <w:rsid w:val="52CD2685"/>
    <w:rsid w:val="531E9A25"/>
    <w:rsid w:val="53993A49"/>
    <w:rsid w:val="53BE3CCE"/>
    <w:rsid w:val="543675D0"/>
    <w:rsid w:val="546CC8BC"/>
    <w:rsid w:val="547B92C0"/>
    <w:rsid w:val="5480A135"/>
    <w:rsid w:val="54AFB20A"/>
    <w:rsid w:val="55456C38"/>
    <w:rsid w:val="5599B589"/>
    <w:rsid w:val="55F09673"/>
    <w:rsid w:val="5619337B"/>
    <w:rsid w:val="565E7463"/>
    <w:rsid w:val="566DFB42"/>
    <w:rsid w:val="56998F7F"/>
    <w:rsid w:val="56C424A0"/>
    <w:rsid w:val="56C87818"/>
    <w:rsid w:val="5737927C"/>
    <w:rsid w:val="573CF4A0"/>
    <w:rsid w:val="576A13B5"/>
    <w:rsid w:val="57E692C6"/>
    <w:rsid w:val="57F9063C"/>
    <w:rsid w:val="581261A2"/>
    <w:rsid w:val="582CE282"/>
    <w:rsid w:val="587747C2"/>
    <w:rsid w:val="58A5F324"/>
    <w:rsid w:val="590581DF"/>
    <w:rsid w:val="5930C49B"/>
    <w:rsid w:val="594594A1"/>
    <w:rsid w:val="596D4D36"/>
    <w:rsid w:val="598B8B7F"/>
    <w:rsid w:val="599B24DE"/>
    <w:rsid w:val="5A96E298"/>
    <w:rsid w:val="5AC0D37F"/>
    <w:rsid w:val="5AC3B7E8"/>
    <w:rsid w:val="5B960EFE"/>
    <w:rsid w:val="5BA6D04A"/>
    <w:rsid w:val="5BCF5449"/>
    <w:rsid w:val="5C0C0A10"/>
    <w:rsid w:val="5C1587A4"/>
    <w:rsid w:val="5C15E7E2"/>
    <w:rsid w:val="5C45C15D"/>
    <w:rsid w:val="5C4DAA23"/>
    <w:rsid w:val="5C6C3F4F"/>
    <w:rsid w:val="5CA525B2"/>
    <w:rsid w:val="5CD69808"/>
    <w:rsid w:val="5D949742"/>
    <w:rsid w:val="5D9EA87C"/>
    <w:rsid w:val="5DB9642C"/>
    <w:rsid w:val="5DF1D044"/>
    <w:rsid w:val="5DF553FC"/>
    <w:rsid w:val="5E4CB295"/>
    <w:rsid w:val="5E4CCE5B"/>
    <w:rsid w:val="5E7C395F"/>
    <w:rsid w:val="5E91687B"/>
    <w:rsid w:val="5EF6F3BE"/>
    <w:rsid w:val="5F7FA3A6"/>
    <w:rsid w:val="5FC27953"/>
    <w:rsid w:val="60873EEA"/>
    <w:rsid w:val="60A3682E"/>
    <w:rsid w:val="60E6066C"/>
    <w:rsid w:val="616A0821"/>
    <w:rsid w:val="61B42CB9"/>
    <w:rsid w:val="61CA4407"/>
    <w:rsid w:val="626E8275"/>
    <w:rsid w:val="62BBA87A"/>
    <w:rsid w:val="62EFF7C5"/>
    <w:rsid w:val="630A34FB"/>
    <w:rsid w:val="63646BB8"/>
    <w:rsid w:val="636BA966"/>
    <w:rsid w:val="638342DA"/>
    <w:rsid w:val="63852A1E"/>
    <w:rsid w:val="638582C8"/>
    <w:rsid w:val="63B28310"/>
    <w:rsid w:val="63F1CE96"/>
    <w:rsid w:val="643ECE8E"/>
    <w:rsid w:val="645E62A7"/>
    <w:rsid w:val="648BDCF4"/>
    <w:rsid w:val="64D3489E"/>
    <w:rsid w:val="6556B5E5"/>
    <w:rsid w:val="655898E4"/>
    <w:rsid w:val="6590BBFD"/>
    <w:rsid w:val="659ABC42"/>
    <w:rsid w:val="65D2BE8B"/>
    <w:rsid w:val="664AD8AB"/>
    <w:rsid w:val="66B04D05"/>
    <w:rsid w:val="66E0B662"/>
    <w:rsid w:val="672630F7"/>
    <w:rsid w:val="67376BF1"/>
    <w:rsid w:val="6774BFBF"/>
    <w:rsid w:val="67DFC224"/>
    <w:rsid w:val="67E277A9"/>
    <w:rsid w:val="682AFB4F"/>
    <w:rsid w:val="684F86F7"/>
    <w:rsid w:val="689A7439"/>
    <w:rsid w:val="689C5D8F"/>
    <w:rsid w:val="68B8A664"/>
    <w:rsid w:val="68C56E19"/>
    <w:rsid w:val="68D7B25F"/>
    <w:rsid w:val="68FC2485"/>
    <w:rsid w:val="6934244D"/>
    <w:rsid w:val="695AE0DC"/>
    <w:rsid w:val="69714F38"/>
    <w:rsid w:val="69886CA0"/>
    <w:rsid w:val="699E22ED"/>
    <w:rsid w:val="69B7E41C"/>
    <w:rsid w:val="69BFC965"/>
    <w:rsid w:val="6A604F8E"/>
    <w:rsid w:val="6A7CFB57"/>
    <w:rsid w:val="6ACE6E92"/>
    <w:rsid w:val="6ADE314A"/>
    <w:rsid w:val="6B4F7043"/>
    <w:rsid w:val="6C0BE1C1"/>
    <w:rsid w:val="6C2CA28B"/>
    <w:rsid w:val="6CA28F5C"/>
    <w:rsid w:val="6CAADF64"/>
    <w:rsid w:val="6CC34470"/>
    <w:rsid w:val="6CDB1E69"/>
    <w:rsid w:val="6CFF99F4"/>
    <w:rsid w:val="6D0D50C0"/>
    <w:rsid w:val="6D1F3606"/>
    <w:rsid w:val="6D21FC39"/>
    <w:rsid w:val="6D4E233E"/>
    <w:rsid w:val="6D54287E"/>
    <w:rsid w:val="6D6F70A4"/>
    <w:rsid w:val="6D835085"/>
    <w:rsid w:val="6DAEC3A0"/>
    <w:rsid w:val="6E0D632E"/>
    <w:rsid w:val="6E3D0259"/>
    <w:rsid w:val="6E531A9D"/>
    <w:rsid w:val="6E8470DF"/>
    <w:rsid w:val="6E90B1BE"/>
    <w:rsid w:val="6EAEBFBE"/>
    <w:rsid w:val="6EE6219A"/>
    <w:rsid w:val="6EF93A07"/>
    <w:rsid w:val="6F2FF89C"/>
    <w:rsid w:val="6FAFF4AA"/>
    <w:rsid w:val="6FB86F4B"/>
    <w:rsid w:val="6FC26126"/>
    <w:rsid w:val="6FD65CD5"/>
    <w:rsid w:val="70A09B20"/>
    <w:rsid w:val="70B73E57"/>
    <w:rsid w:val="70D42FA3"/>
    <w:rsid w:val="7124A046"/>
    <w:rsid w:val="71AD67AD"/>
    <w:rsid w:val="71BD5B9D"/>
    <w:rsid w:val="71E480D9"/>
    <w:rsid w:val="71F05E8A"/>
    <w:rsid w:val="7203FECB"/>
    <w:rsid w:val="7237A3A0"/>
    <w:rsid w:val="72518744"/>
    <w:rsid w:val="72739064"/>
    <w:rsid w:val="728E14C6"/>
    <w:rsid w:val="72F9468F"/>
    <w:rsid w:val="7338B829"/>
    <w:rsid w:val="7398FF44"/>
    <w:rsid w:val="73BC7F46"/>
    <w:rsid w:val="73C539BE"/>
    <w:rsid w:val="73C7B58C"/>
    <w:rsid w:val="74879821"/>
    <w:rsid w:val="752CC09B"/>
    <w:rsid w:val="7536FB9A"/>
    <w:rsid w:val="75631A37"/>
    <w:rsid w:val="75E8188A"/>
    <w:rsid w:val="75F1E519"/>
    <w:rsid w:val="7611EB21"/>
    <w:rsid w:val="76789C65"/>
    <w:rsid w:val="769ABDFD"/>
    <w:rsid w:val="76C7BC9B"/>
    <w:rsid w:val="76E791D5"/>
    <w:rsid w:val="777F72E3"/>
    <w:rsid w:val="77C442BB"/>
    <w:rsid w:val="7818F3C5"/>
    <w:rsid w:val="782584C0"/>
    <w:rsid w:val="784F8A6E"/>
    <w:rsid w:val="78687556"/>
    <w:rsid w:val="7872953D"/>
    <w:rsid w:val="78A23E2D"/>
    <w:rsid w:val="78BC6272"/>
    <w:rsid w:val="78DB3F34"/>
    <w:rsid w:val="79235744"/>
    <w:rsid w:val="7964AE95"/>
    <w:rsid w:val="799E4AD8"/>
    <w:rsid w:val="7A2CF94E"/>
    <w:rsid w:val="7A701A06"/>
    <w:rsid w:val="7A7291D1"/>
    <w:rsid w:val="7B0C3559"/>
    <w:rsid w:val="7B4D60BD"/>
    <w:rsid w:val="7B55AEE3"/>
    <w:rsid w:val="7B57FFDD"/>
    <w:rsid w:val="7B8708EF"/>
    <w:rsid w:val="7C05D7DA"/>
    <w:rsid w:val="7C50CB84"/>
    <w:rsid w:val="7C52FC36"/>
    <w:rsid w:val="7C781742"/>
    <w:rsid w:val="7CD20A3A"/>
    <w:rsid w:val="7D10500C"/>
    <w:rsid w:val="7DA2FC93"/>
    <w:rsid w:val="7DBB46DC"/>
    <w:rsid w:val="7DBCC4EC"/>
    <w:rsid w:val="7E146EAC"/>
    <w:rsid w:val="7E148335"/>
    <w:rsid w:val="7ED8AEF2"/>
    <w:rsid w:val="7F014653"/>
    <w:rsid w:val="7F3CFD7B"/>
    <w:rsid w:val="7F4D31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3CC86"/>
  <w15:chartTrackingRefBased/>
  <w15:docId w15:val="{42E9FA6B-C977-46CF-9DB4-C489F5D8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03E7B"/>
    <w:rPr>
      <w:rFonts w:eastAsia="Times New Roman" w:cs="Times New Roman"/>
      <w:kern w:val="0"/>
    </w:rPr>
  </w:style>
  <w:style w:type="paragraph" w:styleId="Pealkiri1">
    <w:name w:val="heading 1"/>
    <w:basedOn w:val="Normaallaad"/>
    <w:next w:val="Normaallaad"/>
    <w:link w:val="Pealkiri1Mrk"/>
    <w:autoRedefine/>
    <w:uiPriority w:val="9"/>
    <w:qFormat/>
    <w:rsid w:val="00DB3F4A"/>
    <w:pPr>
      <w:keepNext/>
      <w:keepLines/>
      <w:spacing w:before="360" w:after="80"/>
      <w:outlineLvl w:val="0"/>
    </w:pPr>
    <w:rPr>
      <w:rFonts w:eastAsiaTheme="majorEastAsia" w:cstheme="majorBidi"/>
      <w:b/>
      <w:szCs w:val="40"/>
    </w:rPr>
  </w:style>
  <w:style w:type="paragraph" w:styleId="Pealkiri2">
    <w:name w:val="heading 2"/>
    <w:basedOn w:val="Normaallaad"/>
    <w:next w:val="Normaallaad"/>
    <w:link w:val="Pealkiri2Mrk"/>
    <w:autoRedefine/>
    <w:uiPriority w:val="9"/>
    <w:semiHidden/>
    <w:unhideWhenUsed/>
    <w:qFormat/>
    <w:rsid w:val="00DB3F4A"/>
    <w:pPr>
      <w:keepNext/>
      <w:keepLines/>
      <w:spacing w:before="160" w:after="80"/>
      <w:outlineLvl w:val="1"/>
    </w:pPr>
    <w:rPr>
      <w:rFonts w:eastAsiaTheme="majorEastAsia" w:cstheme="majorBidi"/>
      <w:szCs w:val="32"/>
      <w:u w:val="single"/>
    </w:rPr>
  </w:style>
  <w:style w:type="paragraph" w:styleId="Pealkiri3">
    <w:name w:val="heading 3"/>
    <w:basedOn w:val="Normaallaad"/>
    <w:next w:val="Normaallaad"/>
    <w:link w:val="Pealkiri3Mrk"/>
    <w:uiPriority w:val="9"/>
    <w:semiHidden/>
    <w:unhideWhenUsed/>
    <w:qFormat/>
    <w:rsid w:val="0092570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2570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25703"/>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25703"/>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25703"/>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25703"/>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25703"/>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3F4A"/>
    <w:rPr>
      <w:rFonts w:eastAsiaTheme="majorEastAsia" w:cstheme="majorBidi"/>
      <w:b/>
      <w:szCs w:val="40"/>
    </w:rPr>
  </w:style>
  <w:style w:type="character" w:customStyle="1" w:styleId="Pealkiri2Mrk">
    <w:name w:val="Pealkiri 2 Märk"/>
    <w:basedOn w:val="Liguvaikefont"/>
    <w:link w:val="Pealkiri2"/>
    <w:uiPriority w:val="9"/>
    <w:semiHidden/>
    <w:rsid w:val="00DB3F4A"/>
    <w:rPr>
      <w:rFonts w:eastAsiaTheme="majorEastAsia" w:cstheme="majorBidi"/>
      <w:szCs w:val="32"/>
      <w:u w:val="single"/>
    </w:rPr>
  </w:style>
  <w:style w:type="character" w:customStyle="1" w:styleId="Pealkiri3Mrk">
    <w:name w:val="Pealkiri 3 Märk"/>
    <w:basedOn w:val="Liguvaikefont"/>
    <w:link w:val="Pealkiri3"/>
    <w:uiPriority w:val="9"/>
    <w:semiHidden/>
    <w:rsid w:val="00925703"/>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25703"/>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925703"/>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925703"/>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925703"/>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925703"/>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925703"/>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925703"/>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2570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257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25703"/>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25703"/>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925703"/>
    <w:rPr>
      <w:i/>
      <w:iCs/>
      <w:color w:val="404040" w:themeColor="text1" w:themeTint="BF"/>
    </w:rPr>
  </w:style>
  <w:style w:type="paragraph" w:styleId="Loendilik">
    <w:name w:val="List Paragraph"/>
    <w:basedOn w:val="Normaallaad"/>
    <w:uiPriority w:val="34"/>
    <w:qFormat/>
    <w:rsid w:val="00925703"/>
    <w:pPr>
      <w:ind w:left="720"/>
      <w:contextualSpacing/>
    </w:pPr>
  </w:style>
  <w:style w:type="character" w:styleId="Selgeltmrgatavrhutus">
    <w:name w:val="Intense Emphasis"/>
    <w:basedOn w:val="Liguvaikefont"/>
    <w:uiPriority w:val="21"/>
    <w:qFormat/>
    <w:rsid w:val="00925703"/>
    <w:rPr>
      <w:i/>
      <w:iCs/>
      <w:color w:val="0F4761" w:themeColor="accent1" w:themeShade="BF"/>
    </w:rPr>
  </w:style>
  <w:style w:type="paragraph" w:styleId="Selgeltmrgatavtsitaat">
    <w:name w:val="Intense Quote"/>
    <w:basedOn w:val="Normaallaad"/>
    <w:next w:val="Normaallaad"/>
    <w:link w:val="SelgeltmrgatavtsitaatMrk"/>
    <w:uiPriority w:val="30"/>
    <w:qFormat/>
    <w:rsid w:val="009257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25703"/>
    <w:rPr>
      <w:i/>
      <w:iCs/>
      <w:color w:val="0F4761" w:themeColor="accent1" w:themeShade="BF"/>
    </w:rPr>
  </w:style>
  <w:style w:type="character" w:styleId="Selgeltmrgatavviide">
    <w:name w:val="Intense Reference"/>
    <w:basedOn w:val="Liguvaikefont"/>
    <w:uiPriority w:val="32"/>
    <w:qFormat/>
    <w:rsid w:val="00925703"/>
    <w:rPr>
      <w:b/>
      <w:bCs/>
      <w:smallCaps/>
      <w:color w:val="0F4761" w:themeColor="accent1" w:themeShade="BF"/>
      <w:spacing w:val="5"/>
    </w:rPr>
  </w:style>
  <w:style w:type="character" w:styleId="Hperlink">
    <w:name w:val="Hyperlink"/>
    <w:basedOn w:val="Liguvaikefont"/>
    <w:uiPriority w:val="99"/>
    <w:unhideWhenUsed/>
    <w:rsid w:val="0053131F"/>
    <w:rPr>
      <w:color w:val="467886" w:themeColor="hyperlink"/>
      <w:u w:val="single"/>
    </w:rPr>
  </w:style>
  <w:style w:type="paragraph" w:styleId="Allmrkusetekst">
    <w:name w:val="footnote text"/>
    <w:basedOn w:val="Normaallaad"/>
    <w:link w:val="AllmrkusetekstMrk"/>
    <w:uiPriority w:val="99"/>
    <w:semiHidden/>
    <w:unhideWhenUsed/>
    <w:rsid w:val="0053131F"/>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53131F"/>
    <w:rPr>
      <w:rFonts w:asciiTheme="minorHAnsi" w:hAnsiTheme="minorHAnsi"/>
      <w:kern w:val="0"/>
      <w:sz w:val="20"/>
      <w:szCs w:val="20"/>
    </w:rPr>
  </w:style>
  <w:style w:type="character" w:styleId="Allmrkuseviide">
    <w:name w:val="footnote reference"/>
    <w:basedOn w:val="Liguvaikefont"/>
    <w:uiPriority w:val="99"/>
    <w:semiHidden/>
    <w:unhideWhenUsed/>
    <w:rsid w:val="0053131F"/>
    <w:rPr>
      <w:vertAlign w:val="superscript"/>
    </w:rPr>
  </w:style>
  <w:style w:type="paragraph" w:styleId="Pis">
    <w:name w:val="header"/>
    <w:basedOn w:val="Normaallaad"/>
    <w:link w:val="PisMrk"/>
    <w:uiPriority w:val="99"/>
    <w:unhideWhenUsed/>
    <w:rsid w:val="00C40270"/>
    <w:pPr>
      <w:tabs>
        <w:tab w:val="center" w:pos="4536"/>
        <w:tab w:val="right" w:pos="9072"/>
      </w:tabs>
    </w:pPr>
  </w:style>
  <w:style w:type="character" w:customStyle="1" w:styleId="PisMrk">
    <w:name w:val="Päis Märk"/>
    <w:basedOn w:val="Liguvaikefont"/>
    <w:link w:val="Pis"/>
    <w:uiPriority w:val="99"/>
    <w:rsid w:val="00C40270"/>
    <w:rPr>
      <w:rFonts w:eastAsia="Times New Roman" w:cs="Times New Roman"/>
      <w:kern w:val="0"/>
    </w:rPr>
  </w:style>
  <w:style w:type="paragraph" w:styleId="Jalus">
    <w:name w:val="footer"/>
    <w:basedOn w:val="Normaallaad"/>
    <w:link w:val="JalusMrk"/>
    <w:uiPriority w:val="99"/>
    <w:unhideWhenUsed/>
    <w:rsid w:val="00C40270"/>
    <w:pPr>
      <w:tabs>
        <w:tab w:val="center" w:pos="4536"/>
        <w:tab w:val="right" w:pos="9072"/>
      </w:tabs>
    </w:pPr>
  </w:style>
  <w:style w:type="character" w:customStyle="1" w:styleId="JalusMrk">
    <w:name w:val="Jalus Märk"/>
    <w:basedOn w:val="Liguvaikefont"/>
    <w:link w:val="Jalus"/>
    <w:uiPriority w:val="99"/>
    <w:rsid w:val="00C40270"/>
    <w:rPr>
      <w:rFonts w:eastAsia="Times New Roman" w:cs="Times New Roman"/>
      <w:kern w:val="0"/>
    </w:rPr>
  </w:style>
  <w:style w:type="character" w:styleId="Lahendamatamainimine">
    <w:name w:val="Unresolved Mention"/>
    <w:basedOn w:val="Liguvaikefont"/>
    <w:uiPriority w:val="99"/>
    <w:semiHidden/>
    <w:unhideWhenUsed/>
    <w:rsid w:val="00757E03"/>
    <w:rPr>
      <w:color w:val="605E5C"/>
      <w:shd w:val="clear" w:color="auto" w:fill="E1DFDD"/>
    </w:rPr>
  </w:style>
  <w:style w:type="character" w:styleId="Kommentaariviide">
    <w:name w:val="annotation reference"/>
    <w:basedOn w:val="Liguvaikefont"/>
    <w:uiPriority w:val="99"/>
    <w:semiHidden/>
    <w:unhideWhenUsed/>
    <w:rsid w:val="001E74FF"/>
    <w:rPr>
      <w:sz w:val="16"/>
      <w:szCs w:val="16"/>
    </w:rPr>
  </w:style>
  <w:style w:type="paragraph" w:styleId="Kommentaaritekst">
    <w:name w:val="annotation text"/>
    <w:basedOn w:val="Normaallaad"/>
    <w:link w:val="KommentaaritekstMrk"/>
    <w:uiPriority w:val="99"/>
    <w:unhideWhenUsed/>
    <w:rsid w:val="001E74FF"/>
    <w:rPr>
      <w:sz w:val="20"/>
      <w:szCs w:val="20"/>
    </w:rPr>
  </w:style>
  <w:style w:type="character" w:customStyle="1" w:styleId="KommentaaritekstMrk">
    <w:name w:val="Kommentaari tekst Märk"/>
    <w:basedOn w:val="Liguvaikefont"/>
    <w:link w:val="Kommentaaritekst"/>
    <w:uiPriority w:val="99"/>
    <w:rsid w:val="001E74FF"/>
    <w:rPr>
      <w:rFonts w:eastAsia="Times New Roman" w:cs="Times New Roman"/>
      <w:kern w:val="0"/>
      <w:sz w:val="20"/>
      <w:szCs w:val="20"/>
    </w:rPr>
  </w:style>
  <w:style w:type="paragraph" w:styleId="Kommentaariteema">
    <w:name w:val="annotation subject"/>
    <w:basedOn w:val="Kommentaaritekst"/>
    <w:next w:val="Kommentaaritekst"/>
    <w:link w:val="KommentaariteemaMrk"/>
    <w:uiPriority w:val="99"/>
    <w:semiHidden/>
    <w:unhideWhenUsed/>
    <w:rsid w:val="001E74FF"/>
    <w:rPr>
      <w:b/>
      <w:bCs/>
    </w:rPr>
  </w:style>
  <w:style w:type="character" w:customStyle="1" w:styleId="KommentaariteemaMrk">
    <w:name w:val="Kommentaari teema Märk"/>
    <w:basedOn w:val="KommentaaritekstMrk"/>
    <w:link w:val="Kommentaariteema"/>
    <w:uiPriority w:val="99"/>
    <w:semiHidden/>
    <w:rsid w:val="001E74FF"/>
    <w:rPr>
      <w:rFonts w:eastAsia="Times New Roman" w:cs="Times New Roman"/>
      <w:b/>
      <w:bCs/>
      <w:kern w:val="0"/>
      <w:sz w:val="20"/>
      <w:szCs w:val="20"/>
    </w:rPr>
  </w:style>
  <w:style w:type="character" w:styleId="Klastatudhperlink">
    <w:name w:val="FollowedHyperlink"/>
    <w:basedOn w:val="Liguvaikefont"/>
    <w:uiPriority w:val="99"/>
    <w:semiHidden/>
    <w:unhideWhenUsed/>
    <w:rsid w:val="00E13882"/>
    <w:rPr>
      <w:color w:val="96607D" w:themeColor="followedHyperlink"/>
      <w:u w:val="single"/>
    </w:rPr>
  </w:style>
  <w:style w:type="paragraph" w:styleId="Redaktsioon">
    <w:name w:val="Revision"/>
    <w:hidden/>
    <w:uiPriority w:val="99"/>
    <w:semiHidden/>
    <w:rsid w:val="00E66498"/>
    <w:rPr>
      <w:rFonts w:eastAsia="Times New Roman" w:cs="Times New Roman"/>
      <w:kern w:val="0"/>
    </w:rPr>
  </w:style>
  <w:style w:type="table" w:styleId="Kontuurtabel">
    <w:name w:val="Table Grid"/>
    <w:basedOn w:val="Normaaltabel"/>
    <w:uiPriority w:val="39"/>
    <w:rsid w:val="00A65920"/>
    <w:rPr>
      <w:rFonts w:asciiTheme="minorHAnsi" w:eastAsia="Times New Roman" w:hAnsiTheme="minorHAnsi" w:cs="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9180">
      <w:bodyDiv w:val="1"/>
      <w:marLeft w:val="0"/>
      <w:marRight w:val="0"/>
      <w:marTop w:val="0"/>
      <w:marBottom w:val="0"/>
      <w:divBdr>
        <w:top w:val="none" w:sz="0" w:space="0" w:color="auto"/>
        <w:left w:val="none" w:sz="0" w:space="0" w:color="auto"/>
        <w:bottom w:val="none" w:sz="0" w:space="0" w:color="auto"/>
        <w:right w:val="none" w:sz="0" w:space="0" w:color="auto"/>
      </w:divBdr>
    </w:div>
    <w:div w:id="222716609">
      <w:bodyDiv w:val="1"/>
      <w:marLeft w:val="0"/>
      <w:marRight w:val="0"/>
      <w:marTop w:val="0"/>
      <w:marBottom w:val="0"/>
      <w:divBdr>
        <w:top w:val="none" w:sz="0" w:space="0" w:color="auto"/>
        <w:left w:val="none" w:sz="0" w:space="0" w:color="auto"/>
        <w:bottom w:val="none" w:sz="0" w:space="0" w:color="auto"/>
        <w:right w:val="none" w:sz="0" w:space="0" w:color="auto"/>
      </w:divBdr>
    </w:div>
    <w:div w:id="497501503">
      <w:bodyDiv w:val="1"/>
      <w:marLeft w:val="0"/>
      <w:marRight w:val="0"/>
      <w:marTop w:val="0"/>
      <w:marBottom w:val="0"/>
      <w:divBdr>
        <w:top w:val="none" w:sz="0" w:space="0" w:color="auto"/>
        <w:left w:val="none" w:sz="0" w:space="0" w:color="auto"/>
        <w:bottom w:val="none" w:sz="0" w:space="0" w:color="auto"/>
        <w:right w:val="none" w:sz="0" w:space="0" w:color="auto"/>
      </w:divBdr>
    </w:div>
    <w:div w:id="588467562">
      <w:bodyDiv w:val="1"/>
      <w:marLeft w:val="0"/>
      <w:marRight w:val="0"/>
      <w:marTop w:val="0"/>
      <w:marBottom w:val="0"/>
      <w:divBdr>
        <w:top w:val="none" w:sz="0" w:space="0" w:color="auto"/>
        <w:left w:val="none" w:sz="0" w:space="0" w:color="auto"/>
        <w:bottom w:val="none" w:sz="0" w:space="0" w:color="auto"/>
        <w:right w:val="none" w:sz="0" w:space="0" w:color="auto"/>
      </w:divBdr>
    </w:div>
    <w:div w:id="849759406">
      <w:bodyDiv w:val="1"/>
      <w:marLeft w:val="0"/>
      <w:marRight w:val="0"/>
      <w:marTop w:val="0"/>
      <w:marBottom w:val="0"/>
      <w:divBdr>
        <w:top w:val="none" w:sz="0" w:space="0" w:color="auto"/>
        <w:left w:val="none" w:sz="0" w:space="0" w:color="auto"/>
        <w:bottom w:val="none" w:sz="0" w:space="0" w:color="auto"/>
        <w:right w:val="none" w:sz="0" w:space="0" w:color="auto"/>
      </w:divBdr>
    </w:div>
    <w:div w:id="860433907">
      <w:bodyDiv w:val="1"/>
      <w:marLeft w:val="0"/>
      <w:marRight w:val="0"/>
      <w:marTop w:val="0"/>
      <w:marBottom w:val="0"/>
      <w:divBdr>
        <w:top w:val="none" w:sz="0" w:space="0" w:color="auto"/>
        <w:left w:val="none" w:sz="0" w:space="0" w:color="auto"/>
        <w:bottom w:val="none" w:sz="0" w:space="0" w:color="auto"/>
        <w:right w:val="none" w:sz="0" w:space="0" w:color="auto"/>
      </w:divBdr>
    </w:div>
    <w:div w:id="891040830">
      <w:bodyDiv w:val="1"/>
      <w:marLeft w:val="0"/>
      <w:marRight w:val="0"/>
      <w:marTop w:val="0"/>
      <w:marBottom w:val="0"/>
      <w:divBdr>
        <w:top w:val="none" w:sz="0" w:space="0" w:color="auto"/>
        <w:left w:val="none" w:sz="0" w:space="0" w:color="auto"/>
        <w:bottom w:val="none" w:sz="0" w:space="0" w:color="auto"/>
        <w:right w:val="none" w:sz="0" w:space="0" w:color="auto"/>
      </w:divBdr>
    </w:div>
    <w:div w:id="1213270974">
      <w:bodyDiv w:val="1"/>
      <w:marLeft w:val="0"/>
      <w:marRight w:val="0"/>
      <w:marTop w:val="0"/>
      <w:marBottom w:val="0"/>
      <w:divBdr>
        <w:top w:val="none" w:sz="0" w:space="0" w:color="auto"/>
        <w:left w:val="none" w:sz="0" w:space="0" w:color="auto"/>
        <w:bottom w:val="none" w:sz="0" w:space="0" w:color="auto"/>
        <w:right w:val="none" w:sz="0" w:space="0" w:color="auto"/>
      </w:divBdr>
    </w:div>
    <w:div w:id="1323196801">
      <w:bodyDiv w:val="1"/>
      <w:marLeft w:val="0"/>
      <w:marRight w:val="0"/>
      <w:marTop w:val="0"/>
      <w:marBottom w:val="0"/>
      <w:divBdr>
        <w:top w:val="none" w:sz="0" w:space="0" w:color="auto"/>
        <w:left w:val="none" w:sz="0" w:space="0" w:color="auto"/>
        <w:bottom w:val="none" w:sz="0" w:space="0" w:color="auto"/>
        <w:right w:val="none" w:sz="0" w:space="0" w:color="auto"/>
      </w:divBdr>
    </w:div>
    <w:div w:id="1640068074">
      <w:bodyDiv w:val="1"/>
      <w:marLeft w:val="0"/>
      <w:marRight w:val="0"/>
      <w:marTop w:val="0"/>
      <w:marBottom w:val="0"/>
      <w:divBdr>
        <w:top w:val="none" w:sz="0" w:space="0" w:color="auto"/>
        <w:left w:val="none" w:sz="0" w:space="0" w:color="auto"/>
        <w:bottom w:val="none" w:sz="0" w:space="0" w:color="auto"/>
        <w:right w:val="none" w:sz="0" w:space="0" w:color="auto"/>
      </w:divBdr>
    </w:div>
    <w:div w:id="1709447190">
      <w:bodyDiv w:val="1"/>
      <w:marLeft w:val="0"/>
      <w:marRight w:val="0"/>
      <w:marTop w:val="0"/>
      <w:marBottom w:val="0"/>
      <w:divBdr>
        <w:top w:val="none" w:sz="0" w:space="0" w:color="auto"/>
        <w:left w:val="none" w:sz="0" w:space="0" w:color="auto"/>
        <w:bottom w:val="none" w:sz="0" w:space="0" w:color="auto"/>
        <w:right w:val="none" w:sz="0" w:space="0" w:color="auto"/>
      </w:divBdr>
    </w:div>
    <w:div w:id="1796217566">
      <w:bodyDiv w:val="1"/>
      <w:marLeft w:val="0"/>
      <w:marRight w:val="0"/>
      <w:marTop w:val="0"/>
      <w:marBottom w:val="0"/>
      <w:divBdr>
        <w:top w:val="none" w:sz="0" w:space="0" w:color="auto"/>
        <w:left w:val="none" w:sz="0" w:space="0" w:color="auto"/>
        <w:bottom w:val="none" w:sz="0" w:space="0" w:color="auto"/>
        <w:right w:val="none" w:sz="0" w:space="0" w:color="auto"/>
      </w:divBdr>
    </w:div>
    <w:div w:id="1796486953">
      <w:bodyDiv w:val="1"/>
      <w:marLeft w:val="0"/>
      <w:marRight w:val="0"/>
      <w:marTop w:val="0"/>
      <w:marBottom w:val="0"/>
      <w:divBdr>
        <w:top w:val="none" w:sz="0" w:space="0" w:color="auto"/>
        <w:left w:val="none" w:sz="0" w:space="0" w:color="auto"/>
        <w:bottom w:val="none" w:sz="0" w:space="0" w:color="auto"/>
        <w:right w:val="none" w:sz="0" w:space="0" w:color="auto"/>
      </w:divBdr>
    </w:div>
    <w:div w:id="1847793373">
      <w:bodyDiv w:val="1"/>
      <w:marLeft w:val="0"/>
      <w:marRight w:val="0"/>
      <w:marTop w:val="0"/>
      <w:marBottom w:val="0"/>
      <w:divBdr>
        <w:top w:val="none" w:sz="0" w:space="0" w:color="auto"/>
        <w:left w:val="none" w:sz="0" w:space="0" w:color="auto"/>
        <w:bottom w:val="none" w:sz="0" w:space="0" w:color="auto"/>
        <w:right w:val="none" w:sz="0" w:space="0" w:color="auto"/>
      </w:divBdr>
    </w:div>
    <w:div w:id="1935547932">
      <w:bodyDiv w:val="1"/>
      <w:marLeft w:val="0"/>
      <w:marRight w:val="0"/>
      <w:marTop w:val="0"/>
      <w:marBottom w:val="0"/>
      <w:divBdr>
        <w:top w:val="none" w:sz="0" w:space="0" w:color="auto"/>
        <w:left w:val="none" w:sz="0" w:space="0" w:color="auto"/>
        <w:bottom w:val="none" w:sz="0" w:space="0" w:color="auto"/>
        <w:right w:val="none" w:sz="0" w:space="0" w:color="auto"/>
      </w:divBdr>
    </w:div>
    <w:div w:id="202378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958BC-AA71-440D-A683-95CA30853116}">
  <ds:schemaRefs>
    <ds:schemaRef ds:uri="http://schemas.microsoft.com/sharepoint/v3/contenttype/forms"/>
  </ds:schemaRefs>
</ds:datastoreItem>
</file>

<file path=customXml/itemProps2.xml><?xml version="1.0" encoding="utf-8"?>
<ds:datastoreItem xmlns:ds="http://schemas.openxmlformats.org/officeDocument/2006/customXml" ds:itemID="{204C6142-A079-40D7-881C-705A3BB315D4}">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microsoft.com/office/infopath/2007/PartnerControls"/>
    <ds:schemaRef ds:uri="837cf60c-1b9f-4459-ba1d-a1213517350b"/>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955A00C3-26EE-4A52-967C-7F4D655A6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904</Words>
  <Characters>5248</Characters>
  <Application>Microsoft Office Word</Application>
  <DocSecurity>0</DocSecurity>
  <Lines>43</Lines>
  <Paragraphs>12</Paragraphs>
  <ScaleCrop>false</ScaleCrop>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Amos - SOM</dc:creator>
  <cp:keywords/>
  <dc:description/>
  <cp:lastModifiedBy>Markus Ühtigi - JUSTDIGI</cp:lastModifiedBy>
  <cp:revision>799</cp:revision>
  <dcterms:created xsi:type="dcterms:W3CDTF">2025-04-09T08:24:00Z</dcterms:created>
  <dcterms:modified xsi:type="dcterms:W3CDTF">2025-08-28T11:03:00Z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2025-04-09T08:24:59Z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ada41c0b-1d7d-4295-8e5a-b1a32451d176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